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34" w:rsidRPr="00210E0A" w:rsidRDefault="003E4734" w:rsidP="00063FD4">
      <w:pPr>
        <w:pStyle w:val="NADPISCENNETUC"/>
        <w:rPr>
          <w:b/>
          <w:sz w:val="32"/>
          <w:szCs w:val="32"/>
          <w:u w:val="single"/>
        </w:rPr>
      </w:pPr>
      <w:r w:rsidRPr="00210E0A">
        <w:rPr>
          <w:b/>
          <w:sz w:val="32"/>
          <w:szCs w:val="32"/>
          <w:u w:val="single"/>
        </w:rPr>
        <w:t>Kupní smlouva</w:t>
      </w:r>
    </w:p>
    <w:p w:rsidR="00210E0A" w:rsidRPr="004928D8" w:rsidRDefault="00C93C14" w:rsidP="004928D8">
      <w:pPr>
        <w:spacing w:before="120"/>
        <w:jc w:val="center"/>
        <w:rPr>
          <w:b/>
          <w:sz w:val="24"/>
          <w:szCs w:val="24"/>
        </w:rPr>
      </w:pPr>
      <w:r w:rsidRPr="00210E0A">
        <w:rPr>
          <w:b/>
          <w:sz w:val="24"/>
          <w:szCs w:val="24"/>
        </w:rPr>
        <w:t xml:space="preserve">č.  </w:t>
      </w:r>
      <w:r w:rsidR="00CE0689">
        <w:rPr>
          <w:b/>
          <w:sz w:val="24"/>
          <w:szCs w:val="24"/>
        </w:rPr>
        <w:t>5409/02/2014</w:t>
      </w:r>
    </w:p>
    <w:p w:rsidR="006F559B" w:rsidRDefault="006F559B" w:rsidP="00283630">
      <w:pPr>
        <w:spacing w:before="120" w:line="276" w:lineRule="auto"/>
        <w:rPr>
          <w:sz w:val="24"/>
          <w:szCs w:val="24"/>
        </w:rPr>
      </w:pPr>
    </w:p>
    <w:p w:rsidR="009857B1" w:rsidRDefault="009857B1" w:rsidP="009857B1">
      <w:pPr>
        <w:widowControl w:val="0"/>
        <w:spacing w:before="120" w:line="276" w:lineRule="auto"/>
        <w:rPr>
          <w:sz w:val="24"/>
          <w:szCs w:val="24"/>
        </w:rPr>
      </w:pPr>
      <w:r>
        <w:rPr>
          <w:sz w:val="24"/>
          <w:szCs w:val="24"/>
        </w:rPr>
        <w:t>uzavřená v souladu s § 2079 a násl. zákona č. 89/2012 Sb., občanský zákoník, ve znění pozdějších právních předpisů</w:t>
      </w:r>
      <w:r w:rsidR="00296201">
        <w:rPr>
          <w:sz w:val="24"/>
          <w:szCs w:val="24"/>
        </w:rPr>
        <w:t xml:space="preserve"> (dále jen „zákoník“)</w:t>
      </w:r>
      <w:r>
        <w:rPr>
          <w:sz w:val="24"/>
          <w:szCs w:val="24"/>
        </w:rPr>
        <w:t>, mezi těmito smluvními stranami:</w:t>
      </w:r>
    </w:p>
    <w:p w:rsidR="003E4734" w:rsidRDefault="003E4734" w:rsidP="00283630">
      <w:pPr>
        <w:spacing w:before="120" w:line="276" w:lineRule="auto"/>
        <w:rPr>
          <w:sz w:val="24"/>
          <w:szCs w:val="24"/>
        </w:rPr>
      </w:pPr>
    </w:p>
    <w:p w:rsidR="00D018CB" w:rsidRPr="00D018CB" w:rsidRDefault="001F2183" w:rsidP="00283630">
      <w:pPr>
        <w:spacing w:before="120" w:after="0" w:line="276" w:lineRule="auto"/>
        <w:rPr>
          <w:sz w:val="24"/>
          <w:szCs w:val="24"/>
        </w:rPr>
      </w:pPr>
      <w:r>
        <w:rPr>
          <w:b/>
          <w:bCs/>
          <w:sz w:val="24"/>
          <w:szCs w:val="24"/>
        </w:rPr>
        <w:t>s</w:t>
      </w:r>
      <w:r w:rsidR="00CE0689">
        <w:rPr>
          <w:b/>
          <w:bCs/>
          <w:sz w:val="24"/>
          <w:szCs w:val="24"/>
        </w:rPr>
        <w:t>tatutární město Liberec</w:t>
      </w:r>
    </w:p>
    <w:p w:rsidR="00D018CB" w:rsidRPr="00172F8C" w:rsidRDefault="00172F8C" w:rsidP="00283630">
      <w:pPr>
        <w:spacing w:before="120" w:after="0" w:line="276" w:lineRule="auto"/>
        <w:rPr>
          <w:sz w:val="24"/>
          <w:szCs w:val="24"/>
        </w:rPr>
      </w:pPr>
      <w:r w:rsidRPr="00172F8C">
        <w:rPr>
          <w:sz w:val="24"/>
          <w:szCs w:val="24"/>
        </w:rPr>
        <w:t xml:space="preserve">se sídlem </w:t>
      </w:r>
      <w:r w:rsidR="00CE0689">
        <w:rPr>
          <w:sz w:val="24"/>
          <w:szCs w:val="24"/>
        </w:rPr>
        <w:t>Náměstí Dr. E. Beneše 1, Liberec 1, 460 59</w:t>
      </w:r>
    </w:p>
    <w:p w:rsidR="00D018CB" w:rsidRDefault="00D018CB" w:rsidP="00283630">
      <w:pPr>
        <w:spacing w:before="120" w:after="0" w:line="276" w:lineRule="auto"/>
        <w:rPr>
          <w:sz w:val="24"/>
          <w:szCs w:val="24"/>
        </w:rPr>
      </w:pPr>
      <w:r w:rsidRPr="00D018CB">
        <w:rPr>
          <w:sz w:val="24"/>
          <w:szCs w:val="24"/>
        </w:rPr>
        <w:t>zastoupen</w:t>
      </w:r>
      <w:r w:rsidR="00CE0689">
        <w:rPr>
          <w:sz w:val="24"/>
          <w:szCs w:val="24"/>
        </w:rPr>
        <w:t>é</w:t>
      </w:r>
      <w:r w:rsidR="00765A34">
        <w:rPr>
          <w:sz w:val="24"/>
          <w:szCs w:val="24"/>
        </w:rPr>
        <w:t>:</w:t>
      </w:r>
      <w:r w:rsidRPr="00D018CB">
        <w:rPr>
          <w:sz w:val="24"/>
          <w:szCs w:val="24"/>
        </w:rPr>
        <w:t xml:space="preserve"> </w:t>
      </w:r>
      <w:r w:rsidR="00FD7ABB">
        <w:rPr>
          <w:sz w:val="24"/>
          <w:szCs w:val="24"/>
        </w:rPr>
        <w:t>M</w:t>
      </w:r>
      <w:r w:rsidR="00CE0689">
        <w:rPr>
          <w:sz w:val="24"/>
          <w:szCs w:val="24"/>
        </w:rPr>
        <w:t>gr. Martinou Rosenbergovou, primátorkou města Liberec</w:t>
      </w:r>
    </w:p>
    <w:p w:rsidR="00D018CB" w:rsidRDefault="00D018CB" w:rsidP="00283630">
      <w:pPr>
        <w:spacing w:before="120" w:after="0" w:line="276" w:lineRule="auto"/>
        <w:rPr>
          <w:sz w:val="24"/>
          <w:szCs w:val="24"/>
        </w:rPr>
      </w:pPr>
      <w:r w:rsidRPr="00D018CB">
        <w:rPr>
          <w:sz w:val="24"/>
          <w:szCs w:val="24"/>
        </w:rPr>
        <w:t xml:space="preserve">IČ: </w:t>
      </w:r>
      <w:r w:rsidR="00CE0689">
        <w:rPr>
          <w:sz w:val="24"/>
          <w:szCs w:val="24"/>
        </w:rPr>
        <w:t>00262978</w:t>
      </w:r>
    </w:p>
    <w:p w:rsidR="00210E0A" w:rsidRPr="00D018CB" w:rsidRDefault="00210E0A" w:rsidP="00283630">
      <w:pPr>
        <w:spacing w:before="120" w:after="0" w:line="276" w:lineRule="auto"/>
        <w:rPr>
          <w:sz w:val="24"/>
          <w:szCs w:val="24"/>
        </w:rPr>
      </w:pPr>
      <w:r>
        <w:rPr>
          <w:sz w:val="24"/>
          <w:szCs w:val="24"/>
        </w:rPr>
        <w:t>DIČ: CZ</w:t>
      </w:r>
      <w:r w:rsidR="00CE0689">
        <w:rPr>
          <w:sz w:val="24"/>
          <w:szCs w:val="24"/>
        </w:rPr>
        <w:t>00262978</w:t>
      </w:r>
    </w:p>
    <w:p w:rsidR="003E4734" w:rsidRDefault="003E4734" w:rsidP="00283630">
      <w:pPr>
        <w:spacing w:before="120" w:after="0" w:line="276" w:lineRule="auto"/>
        <w:rPr>
          <w:sz w:val="24"/>
          <w:szCs w:val="24"/>
        </w:rPr>
      </w:pPr>
      <w:r w:rsidRPr="00D1001C">
        <w:rPr>
          <w:sz w:val="24"/>
          <w:szCs w:val="24"/>
        </w:rPr>
        <w:t>bankovní spojení</w:t>
      </w:r>
      <w:r w:rsidR="00210E0A">
        <w:rPr>
          <w:sz w:val="24"/>
          <w:szCs w:val="24"/>
        </w:rPr>
        <w:t>:</w:t>
      </w:r>
      <w:r w:rsidR="00CE0689">
        <w:rPr>
          <w:sz w:val="24"/>
          <w:szCs w:val="24"/>
        </w:rPr>
        <w:t xml:space="preserve"> ČS,</w:t>
      </w:r>
      <w:r w:rsidR="006C3151">
        <w:rPr>
          <w:sz w:val="24"/>
          <w:szCs w:val="24"/>
        </w:rPr>
        <w:t xml:space="preserve"> </w:t>
      </w:r>
      <w:r w:rsidR="00CE0689">
        <w:rPr>
          <w:sz w:val="24"/>
          <w:szCs w:val="24"/>
        </w:rPr>
        <w:t>a.s.</w:t>
      </w:r>
    </w:p>
    <w:p w:rsidR="00706A61" w:rsidRPr="00D1001C" w:rsidRDefault="00706A61" w:rsidP="00283630">
      <w:pPr>
        <w:spacing w:before="120" w:after="0" w:line="276" w:lineRule="auto"/>
        <w:rPr>
          <w:sz w:val="24"/>
          <w:szCs w:val="24"/>
        </w:rPr>
      </w:pPr>
      <w:r>
        <w:rPr>
          <w:sz w:val="24"/>
          <w:szCs w:val="24"/>
        </w:rPr>
        <w:t>číslo účtu:</w:t>
      </w:r>
      <w:r w:rsidR="00CE0689">
        <w:rPr>
          <w:sz w:val="24"/>
          <w:szCs w:val="24"/>
        </w:rPr>
        <w:t xml:space="preserve"> 4096302/0800</w:t>
      </w:r>
    </w:p>
    <w:p w:rsidR="003E4734" w:rsidRPr="00210E0A" w:rsidRDefault="003E4734" w:rsidP="00283630">
      <w:pPr>
        <w:spacing w:before="120" w:after="0" w:line="276" w:lineRule="auto"/>
        <w:rPr>
          <w:sz w:val="24"/>
          <w:szCs w:val="24"/>
        </w:rPr>
      </w:pPr>
      <w:r w:rsidRPr="00D1001C">
        <w:rPr>
          <w:sz w:val="24"/>
          <w:szCs w:val="24"/>
        </w:rPr>
        <w:t xml:space="preserve">dále </w:t>
      </w:r>
      <w:r w:rsidRPr="00210E0A">
        <w:rPr>
          <w:sz w:val="24"/>
          <w:szCs w:val="24"/>
        </w:rPr>
        <w:t>jen</w:t>
      </w:r>
      <w:r w:rsidR="00210E0A" w:rsidRPr="00210E0A">
        <w:rPr>
          <w:sz w:val="24"/>
          <w:szCs w:val="24"/>
        </w:rPr>
        <w:t xml:space="preserve"> </w:t>
      </w:r>
      <w:r w:rsidR="00210E0A">
        <w:rPr>
          <w:sz w:val="24"/>
          <w:szCs w:val="24"/>
        </w:rPr>
        <w:t>„</w:t>
      </w:r>
      <w:r w:rsidR="00F92B45">
        <w:rPr>
          <w:sz w:val="24"/>
          <w:szCs w:val="24"/>
        </w:rPr>
        <w:t>prodávající</w:t>
      </w:r>
      <w:r w:rsidR="00210E0A">
        <w:rPr>
          <w:sz w:val="24"/>
          <w:szCs w:val="24"/>
        </w:rPr>
        <w:t>“</w:t>
      </w:r>
    </w:p>
    <w:p w:rsidR="003E4734" w:rsidRPr="00D1001C" w:rsidRDefault="003E4734" w:rsidP="00283630">
      <w:pPr>
        <w:spacing w:before="120" w:after="0" w:line="276" w:lineRule="auto"/>
        <w:rPr>
          <w:sz w:val="24"/>
          <w:szCs w:val="24"/>
        </w:rPr>
      </w:pPr>
    </w:p>
    <w:p w:rsidR="003E4734" w:rsidRPr="00FF505B" w:rsidRDefault="003E4734" w:rsidP="00283630">
      <w:pPr>
        <w:spacing w:before="120" w:after="0" w:line="276" w:lineRule="auto"/>
        <w:rPr>
          <w:sz w:val="24"/>
          <w:szCs w:val="24"/>
        </w:rPr>
      </w:pPr>
      <w:r w:rsidRPr="00FF505B">
        <w:rPr>
          <w:sz w:val="24"/>
          <w:szCs w:val="24"/>
        </w:rPr>
        <w:t xml:space="preserve">a </w:t>
      </w:r>
    </w:p>
    <w:p w:rsidR="003E4734" w:rsidRPr="00D1001C" w:rsidRDefault="003E4734" w:rsidP="00283630">
      <w:pPr>
        <w:spacing w:before="120" w:after="0" w:line="276" w:lineRule="auto"/>
        <w:rPr>
          <w:b/>
          <w:sz w:val="24"/>
          <w:szCs w:val="24"/>
        </w:rPr>
      </w:pPr>
    </w:p>
    <w:p w:rsidR="003E4734" w:rsidRPr="00942E69" w:rsidRDefault="00210E0A" w:rsidP="00283630">
      <w:pPr>
        <w:spacing w:before="120" w:after="0" w:line="276" w:lineRule="auto"/>
        <w:rPr>
          <w:b/>
          <w:sz w:val="24"/>
          <w:szCs w:val="24"/>
          <w:highlight w:val="yellow"/>
        </w:rPr>
      </w:pPr>
      <w:r w:rsidRPr="00942E69">
        <w:rPr>
          <w:b/>
          <w:sz w:val="24"/>
          <w:szCs w:val="24"/>
          <w:highlight w:val="yellow"/>
        </w:rPr>
        <w:t>....................</w:t>
      </w:r>
    </w:p>
    <w:p w:rsidR="00293A27" w:rsidRPr="00942E69" w:rsidRDefault="00FC4690" w:rsidP="00283630">
      <w:pPr>
        <w:spacing w:before="120" w:after="0" w:line="276" w:lineRule="auto"/>
        <w:rPr>
          <w:sz w:val="24"/>
          <w:highlight w:val="yellow"/>
        </w:rPr>
      </w:pPr>
      <w:r w:rsidRPr="00942E69">
        <w:rPr>
          <w:sz w:val="24"/>
          <w:highlight w:val="yellow"/>
        </w:rPr>
        <w:t>se sídlem</w:t>
      </w:r>
      <w:r w:rsidR="00253CA5" w:rsidRPr="00942E69">
        <w:rPr>
          <w:sz w:val="24"/>
          <w:highlight w:val="yellow"/>
        </w:rPr>
        <w:t xml:space="preserve"> / místem podnikání</w:t>
      </w:r>
    </w:p>
    <w:p w:rsidR="00293A27" w:rsidRPr="00942E69" w:rsidRDefault="00293A27" w:rsidP="00283630">
      <w:pPr>
        <w:spacing w:before="120" w:after="0" w:line="276" w:lineRule="auto"/>
        <w:rPr>
          <w:sz w:val="24"/>
          <w:highlight w:val="yellow"/>
        </w:rPr>
      </w:pPr>
      <w:r w:rsidRPr="00942E69">
        <w:rPr>
          <w:sz w:val="24"/>
          <w:highlight w:val="yellow"/>
        </w:rPr>
        <w:t xml:space="preserve">zastoupená </w:t>
      </w:r>
    </w:p>
    <w:p w:rsidR="00293A27" w:rsidRPr="00942E69" w:rsidRDefault="00293A27" w:rsidP="00283630">
      <w:pPr>
        <w:spacing w:before="120" w:after="0" w:line="276" w:lineRule="auto"/>
        <w:rPr>
          <w:sz w:val="24"/>
          <w:highlight w:val="yellow"/>
        </w:rPr>
      </w:pPr>
      <w:r w:rsidRPr="00942E69">
        <w:rPr>
          <w:sz w:val="24"/>
          <w:highlight w:val="yellow"/>
        </w:rPr>
        <w:t>IČ:</w:t>
      </w:r>
    </w:p>
    <w:p w:rsidR="00293A27" w:rsidRPr="00942E69" w:rsidRDefault="00293A27" w:rsidP="00283630">
      <w:pPr>
        <w:spacing w:before="120" w:after="0" w:line="276" w:lineRule="auto"/>
        <w:rPr>
          <w:sz w:val="24"/>
          <w:highlight w:val="yellow"/>
        </w:rPr>
      </w:pPr>
      <w:r w:rsidRPr="00942E69">
        <w:rPr>
          <w:sz w:val="24"/>
          <w:highlight w:val="yellow"/>
        </w:rPr>
        <w:t>DIČ:</w:t>
      </w:r>
    </w:p>
    <w:p w:rsidR="00293A27" w:rsidRPr="00942E69" w:rsidRDefault="00293A27" w:rsidP="00283630">
      <w:pPr>
        <w:spacing w:before="120" w:after="0" w:line="276" w:lineRule="auto"/>
        <w:rPr>
          <w:sz w:val="24"/>
          <w:highlight w:val="yellow"/>
        </w:rPr>
      </w:pPr>
      <w:r w:rsidRPr="00942E69">
        <w:rPr>
          <w:sz w:val="24"/>
          <w:highlight w:val="yellow"/>
        </w:rPr>
        <w:t>bankovní spojení:</w:t>
      </w:r>
    </w:p>
    <w:p w:rsidR="00E94FC6" w:rsidRPr="00942E69" w:rsidRDefault="00E94FC6" w:rsidP="00283630">
      <w:pPr>
        <w:spacing w:before="120" w:after="0" w:line="276" w:lineRule="auto"/>
        <w:rPr>
          <w:sz w:val="24"/>
          <w:highlight w:val="yellow"/>
        </w:rPr>
      </w:pPr>
      <w:r w:rsidRPr="00942E69">
        <w:rPr>
          <w:sz w:val="24"/>
          <w:szCs w:val="24"/>
          <w:highlight w:val="yellow"/>
        </w:rPr>
        <w:t>číslo účtu:</w:t>
      </w:r>
    </w:p>
    <w:p w:rsidR="00293A27" w:rsidRPr="00942E69" w:rsidRDefault="0075745D" w:rsidP="00283630">
      <w:pPr>
        <w:spacing w:before="120" w:after="0" w:line="276" w:lineRule="auto"/>
        <w:rPr>
          <w:sz w:val="24"/>
        </w:rPr>
      </w:pPr>
      <w:r w:rsidRPr="00942E69">
        <w:rPr>
          <w:sz w:val="24"/>
          <w:highlight w:val="yellow"/>
        </w:rPr>
        <w:t>zapsaná/ý</w:t>
      </w:r>
    </w:p>
    <w:p w:rsidR="003E4734" w:rsidRPr="00210E0A" w:rsidRDefault="003E4734" w:rsidP="00283630">
      <w:pPr>
        <w:spacing w:before="120" w:after="0" w:line="276" w:lineRule="auto"/>
        <w:rPr>
          <w:sz w:val="24"/>
          <w:szCs w:val="24"/>
        </w:rPr>
      </w:pPr>
      <w:r w:rsidRPr="00D1001C">
        <w:rPr>
          <w:sz w:val="24"/>
          <w:szCs w:val="24"/>
        </w:rPr>
        <w:t xml:space="preserve">dále jen </w:t>
      </w:r>
      <w:r w:rsidR="00210E0A">
        <w:rPr>
          <w:sz w:val="24"/>
          <w:szCs w:val="24"/>
        </w:rPr>
        <w:t>„</w:t>
      </w:r>
      <w:r w:rsidR="00F92B45">
        <w:rPr>
          <w:sz w:val="24"/>
          <w:szCs w:val="24"/>
        </w:rPr>
        <w:t>kupující</w:t>
      </w:r>
      <w:r w:rsidR="00210E0A">
        <w:rPr>
          <w:sz w:val="24"/>
          <w:szCs w:val="24"/>
        </w:rPr>
        <w:t>“</w:t>
      </w:r>
    </w:p>
    <w:p w:rsidR="004928D8" w:rsidRDefault="004928D8" w:rsidP="004928D8">
      <w:pPr>
        <w:spacing w:before="120" w:line="276" w:lineRule="auto"/>
        <w:rPr>
          <w:sz w:val="24"/>
          <w:szCs w:val="24"/>
        </w:rPr>
      </w:pPr>
    </w:p>
    <w:p w:rsidR="00FF505B" w:rsidRPr="00FF505B" w:rsidRDefault="003E4734" w:rsidP="00283630">
      <w:pPr>
        <w:spacing w:before="120" w:line="276" w:lineRule="auto"/>
        <w:jc w:val="center"/>
        <w:rPr>
          <w:sz w:val="24"/>
          <w:szCs w:val="24"/>
        </w:rPr>
      </w:pPr>
      <w:r w:rsidRPr="00FF505B">
        <w:rPr>
          <w:sz w:val="24"/>
          <w:szCs w:val="24"/>
        </w:rPr>
        <w:t>takto:</w:t>
      </w:r>
    </w:p>
    <w:p w:rsidR="004928D8" w:rsidRDefault="004928D8" w:rsidP="00103785">
      <w:pPr>
        <w:spacing w:before="120"/>
        <w:rPr>
          <w:b/>
          <w:sz w:val="24"/>
          <w:szCs w:val="24"/>
        </w:rPr>
      </w:pPr>
    </w:p>
    <w:p w:rsidR="0075613B" w:rsidRDefault="0075613B" w:rsidP="0075613B">
      <w:pPr>
        <w:pStyle w:val="NADPISCENNETUC"/>
        <w:spacing w:before="0" w:after="0"/>
        <w:rPr>
          <w:sz w:val="24"/>
        </w:rPr>
      </w:pPr>
      <w:r>
        <w:rPr>
          <w:b/>
          <w:sz w:val="24"/>
          <w:u w:val="single"/>
        </w:rPr>
        <w:t>Úvodní</w:t>
      </w:r>
      <w:r w:rsidRPr="00ED4492">
        <w:rPr>
          <w:b/>
          <w:sz w:val="24"/>
          <w:u w:val="single"/>
        </w:rPr>
        <w:t xml:space="preserve"> ustanovení</w:t>
      </w:r>
    </w:p>
    <w:p w:rsidR="00172F8C" w:rsidRPr="00172F8C" w:rsidRDefault="00172F8C" w:rsidP="00D462A3">
      <w:pPr>
        <w:numPr>
          <w:ilvl w:val="0"/>
          <w:numId w:val="12"/>
        </w:numPr>
        <w:overflowPunct/>
        <w:autoSpaceDE/>
        <w:autoSpaceDN/>
        <w:adjustRightInd/>
        <w:spacing w:before="120" w:after="0" w:line="276" w:lineRule="auto"/>
        <w:ind w:left="284" w:hanging="284"/>
        <w:textAlignment w:val="auto"/>
        <w:rPr>
          <w:sz w:val="24"/>
          <w:szCs w:val="24"/>
        </w:rPr>
      </w:pPr>
      <w:r w:rsidRPr="00172F8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rsidR="00172F8C" w:rsidRPr="00172F8C" w:rsidRDefault="00172F8C" w:rsidP="00E36760">
      <w:pPr>
        <w:numPr>
          <w:ilvl w:val="0"/>
          <w:numId w:val="12"/>
        </w:numPr>
        <w:overflowPunct/>
        <w:autoSpaceDE/>
        <w:autoSpaceDN/>
        <w:adjustRightInd/>
        <w:spacing w:before="120" w:after="0" w:line="276" w:lineRule="auto"/>
        <w:ind w:left="284" w:hanging="284"/>
        <w:textAlignment w:val="auto"/>
        <w:rPr>
          <w:sz w:val="24"/>
          <w:szCs w:val="24"/>
        </w:rPr>
      </w:pPr>
      <w:r w:rsidRPr="00E36760">
        <w:rPr>
          <w:sz w:val="24"/>
          <w:szCs w:val="24"/>
        </w:rPr>
        <w:lastRenderedPageBreak/>
        <w:t>Tato smlouva je uzavřena na základě výsledku zadávacího řízení k veřejné zakázce s názvem „</w:t>
      </w:r>
      <w:r w:rsidR="00CE0689">
        <w:rPr>
          <w:sz w:val="24"/>
          <w:szCs w:val="24"/>
        </w:rPr>
        <w:t xml:space="preserve">Dodávka </w:t>
      </w:r>
      <w:r w:rsidR="00E11096">
        <w:rPr>
          <w:sz w:val="24"/>
          <w:szCs w:val="24"/>
        </w:rPr>
        <w:t>4</w:t>
      </w:r>
      <w:r w:rsidR="00CE0689">
        <w:rPr>
          <w:sz w:val="24"/>
          <w:szCs w:val="24"/>
        </w:rPr>
        <w:t xml:space="preserve"> </w:t>
      </w:r>
      <w:r w:rsidR="00E11096">
        <w:rPr>
          <w:sz w:val="24"/>
          <w:szCs w:val="24"/>
        </w:rPr>
        <w:t xml:space="preserve">nových </w:t>
      </w:r>
      <w:r w:rsidR="00CE0689">
        <w:rPr>
          <w:sz w:val="24"/>
          <w:szCs w:val="24"/>
        </w:rPr>
        <w:t>osobních automobilů</w:t>
      </w:r>
      <w:r w:rsidR="00E11096">
        <w:rPr>
          <w:sz w:val="24"/>
          <w:szCs w:val="24"/>
        </w:rPr>
        <w:t xml:space="preserve"> se závazkem odkoupení 2 ojetých osobních automobilů</w:t>
      </w:r>
      <w:r w:rsidR="00E36760" w:rsidRPr="00E36760">
        <w:rPr>
          <w:sz w:val="24"/>
          <w:szCs w:val="24"/>
        </w:rPr>
        <w:t>“</w:t>
      </w:r>
      <w:r w:rsidRPr="00E36760">
        <w:rPr>
          <w:sz w:val="24"/>
          <w:szCs w:val="24"/>
        </w:rPr>
        <w:t xml:space="preserve"> (dále jen „veřejná zakázka“), ve které byla nabídka </w:t>
      </w:r>
      <w:r w:rsidR="00F92B45">
        <w:rPr>
          <w:sz w:val="24"/>
          <w:szCs w:val="24"/>
        </w:rPr>
        <w:t>kupujícího</w:t>
      </w:r>
      <w:r w:rsidR="00F92B45" w:rsidRPr="00E36760">
        <w:rPr>
          <w:sz w:val="24"/>
          <w:szCs w:val="24"/>
        </w:rPr>
        <w:t xml:space="preserve"> </w:t>
      </w:r>
      <w:r w:rsidRPr="00E36760">
        <w:rPr>
          <w:sz w:val="24"/>
          <w:szCs w:val="24"/>
        </w:rPr>
        <w:t>vybrána jako nejvhodnější</w:t>
      </w:r>
      <w:r w:rsidR="004770F7">
        <w:rPr>
          <w:sz w:val="24"/>
          <w:szCs w:val="24"/>
        </w:rPr>
        <w:t>.</w:t>
      </w:r>
      <w:r w:rsidR="00E36760" w:rsidRPr="00E36760">
        <w:rPr>
          <w:sz w:val="24"/>
          <w:szCs w:val="24"/>
        </w:rPr>
        <w:t xml:space="preserve"> </w:t>
      </w:r>
    </w:p>
    <w:p w:rsidR="001D4A9D" w:rsidRDefault="001D4A9D" w:rsidP="00253CA5">
      <w:pPr>
        <w:spacing w:before="0" w:after="0"/>
        <w:rPr>
          <w:b/>
          <w:sz w:val="24"/>
          <w:szCs w:val="24"/>
        </w:rPr>
      </w:pPr>
    </w:p>
    <w:p w:rsidR="00FF505B" w:rsidRPr="00FF505B" w:rsidRDefault="003E4734" w:rsidP="00FF505B">
      <w:pPr>
        <w:spacing w:before="120"/>
        <w:jc w:val="center"/>
        <w:rPr>
          <w:b/>
          <w:sz w:val="24"/>
          <w:szCs w:val="24"/>
          <w:u w:val="single"/>
        </w:rPr>
      </w:pPr>
      <w:r w:rsidRPr="00FF505B">
        <w:rPr>
          <w:b/>
          <w:sz w:val="24"/>
          <w:szCs w:val="24"/>
        </w:rPr>
        <w:t>Článek I.</w:t>
      </w:r>
      <w:r w:rsidRPr="00FF505B">
        <w:rPr>
          <w:b/>
          <w:sz w:val="24"/>
          <w:szCs w:val="24"/>
        </w:rPr>
        <w:br/>
      </w:r>
      <w:r w:rsidRPr="00FF505B">
        <w:rPr>
          <w:b/>
          <w:sz w:val="24"/>
          <w:szCs w:val="24"/>
          <w:u w:val="single"/>
        </w:rPr>
        <w:t xml:space="preserve">Předmět </w:t>
      </w:r>
      <w:r w:rsidR="00C93C14" w:rsidRPr="00FF505B">
        <w:rPr>
          <w:b/>
          <w:sz w:val="24"/>
          <w:szCs w:val="24"/>
          <w:u w:val="single"/>
        </w:rPr>
        <w:t>smlouvy</w:t>
      </w:r>
    </w:p>
    <w:p w:rsidR="00FF505B" w:rsidRPr="002D4956" w:rsidRDefault="00C93C14" w:rsidP="00D462A3">
      <w:pPr>
        <w:numPr>
          <w:ilvl w:val="0"/>
          <w:numId w:val="3"/>
        </w:numPr>
        <w:tabs>
          <w:tab w:val="clear" w:pos="397"/>
          <w:tab w:val="num" w:pos="284"/>
        </w:tabs>
        <w:spacing w:before="120" w:line="276" w:lineRule="auto"/>
        <w:ind w:left="284"/>
        <w:rPr>
          <w:b/>
          <w:sz w:val="24"/>
          <w:szCs w:val="24"/>
        </w:rPr>
      </w:pPr>
      <w:r w:rsidRPr="00FF505B">
        <w:rPr>
          <w:sz w:val="24"/>
          <w:szCs w:val="24"/>
        </w:rPr>
        <w:t xml:space="preserve">Prodávající </w:t>
      </w:r>
      <w:r w:rsidR="00FF505B" w:rsidRPr="00FF505B">
        <w:rPr>
          <w:sz w:val="24"/>
          <w:szCs w:val="24"/>
        </w:rPr>
        <w:t xml:space="preserve">se zavazuje, že </w:t>
      </w:r>
      <w:r w:rsidR="00DE4DFE">
        <w:rPr>
          <w:sz w:val="24"/>
          <w:szCs w:val="24"/>
        </w:rPr>
        <w:t>dodá</w:t>
      </w:r>
      <w:r w:rsidR="00FF505B" w:rsidRPr="00FF505B">
        <w:rPr>
          <w:sz w:val="24"/>
          <w:szCs w:val="24"/>
        </w:rPr>
        <w:t xml:space="preserve"> kupujícímu </w:t>
      </w:r>
      <w:r w:rsidR="008865C4">
        <w:rPr>
          <w:sz w:val="24"/>
          <w:szCs w:val="24"/>
        </w:rPr>
        <w:t>níže</w:t>
      </w:r>
      <w:r w:rsidR="002D4956">
        <w:rPr>
          <w:sz w:val="24"/>
          <w:szCs w:val="24"/>
        </w:rPr>
        <w:t xml:space="preserve"> vymezený předmět koupě</w:t>
      </w:r>
      <w:r w:rsidR="008865C4">
        <w:rPr>
          <w:sz w:val="24"/>
          <w:szCs w:val="24"/>
        </w:rPr>
        <w:t xml:space="preserve"> (dále jen „</w:t>
      </w:r>
      <w:r w:rsidR="001C2075">
        <w:rPr>
          <w:sz w:val="24"/>
          <w:szCs w:val="24"/>
        </w:rPr>
        <w:t xml:space="preserve">automobily nebo </w:t>
      </w:r>
      <w:r w:rsidR="008865C4">
        <w:rPr>
          <w:sz w:val="24"/>
          <w:szCs w:val="24"/>
        </w:rPr>
        <w:t>zboží“)</w:t>
      </w:r>
      <w:r w:rsidR="002D4956">
        <w:rPr>
          <w:sz w:val="24"/>
          <w:szCs w:val="24"/>
        </w:rPr>
        <w:t xml:space="preserve">, </w:t>
      </w:r>
      <w:r w:rsidR="00FF505B" w:rsidRPr="00FF505B">
        <w:rPr>
          <w:sz w:val="24"/>
          <w:szCs w:val="24"/>
        </w:rPr>
        <w:t>a</w:t>
      </w:r>
      <w:r w:rsidR="00EC1C78">
        <w:rPr>
          <w:sz w:val="24"/>
          <w:szCs w:val="24"/>
        </w:rPr>
        <w:t xml:space="preserve"> umožní mu nabýt ke zboží vlastnické právo, a</w:t>
      </w:r>
      <w:r w:rsidR="00FF505B" w:rsidRPr="00FF505B">
        <w:rPr>
          <w:sz w:val="24"/>
          <w:szCs w:val="24"/>
        </w:rPr>
        <w:t xml:space="preserve"> kupující se zavazuje, že </w:t>
      </w:r>
      <w:r w:rsidR="008865C4">
        <w:rPr>
          <w:sz w:val="24"/>
          <w:szCs w:val="24"/>
        </w:rPr>
        <w:t>zboží</w:t>
      </w:r>
      <w:r w:rsidR="002D4956">
        <w:rPr>
          <w:sz w:val="24"/>
          <w:szCs w:val="24"/>
        </w:rPr>
        <w:t xml:space="preserve"> převezme </w:t>
      </w:r>
      <w:r w:rsidR="00FF505B" w:rsidRPr="00FF505B">
        <w:rPr>
          <w:sz w:val="24"/>
          <w:szCs w:val="24"/>
        </w:rPr>
        <w:t xml:space="preserve">a zaplatí </w:t>
      </w:r>
      <w:r w:rsidR="002D4956">
        <w:rPr>
          <w:sz w:val="24"/>
          <w:szCs w:val="24"/>
        </w:rPr>
        <w:t xml:space="preserve">prodávajícímu </w:t>
      </w:r>
      <w:r w:rsidR="00FF505B" w:rsidRPr="00FF505B">
        <w:rPr>
          <w:sz w:val="24"/>
          <w:szCs w:val="24"/>
        </w:rPr>
        <w:t xml:space="preserve">kupní cenu. </w:t>
      </w:r>
    </w:p>
    <w:p w:rsidR="00DC6D6E" w:rsidRDefault="002D4956" w:rsidP="001D4A9D">
      <w:pPr>
        <w:spacing w:before="0" w:after="0"/>
        <w:rPr>
          <w:sz w:val="24"/>
          <w:szCs w:val="24"/>
        </w:rPr>
      </w:pPr>
      <w:r w:rsidRPr="00E57BD0">
        <w:rPr>
          <w:i/>
          <w:sz w:val="24"/>
          <w:szCs w:val="24"/>
        </w:rPr>
        <w:t xml:space="preserve">  </w:t>
      </w:r>
    </w:p>
    <w:p w:rsidR="001D4A9D" w:rsidRPr="001D4A9D" w:rsidRDefault="001D4A9D" w:rsidP="001D4A9D">
      <w:pPr>
        <w:spacing w:before="0" w:after="0"/>
        <w:rPr>
          <w:b/>
          <w:sz w:val="24"/>
          <w:szCs w:val="24"/>
        </w:rPr>
      </w:pPr>
    </w:p>
    <w:p w:rsidR="00FF505B" w:rsidRPr="00FF505B" w:rsidRDefault="00FF505B" w:rsidP="005D6F5E">
      <w:pPr>
        <w:spacing w:before="0" w:after="0"/>
        <w:jc w:val="center"/>
        <w:rPr>
          <w:b/>
          <w:sz w:val="24"/>
          <w:szCs w:val="24"/>
        </w:rPr>
      </w:pPr>
      <w:r w:rsidRPr="00FF505B">
        <w:rPr>
          <w:b/>
          <w:sz w:val="24"/>
          <w:szCs w:val="24"/>
        </w:rPr>
        <w:t>Článek II.</w:t>
      </w:r>
    </w:p>
    <w:p w:rsidR="00283630" w:rsidRDefault="008865C4" w:rsidP="00283630">
      <w:pPr>
        <w:spacing w:before="0" w:after="0"/>
        <w:jc w:val="center"/>
        <w:rPr>
          <w:b/>
          <w:sz w:val="24"/>
          <w:szCs w:val="24"/>
          <w:u w:val="single"/>
        </w:rPr>
      </w:pPr>
      <w:r>
        <w:rPr>
          <w:b/>
          <w:sz w:val="24"/>
          <w:szCs w:val="24"/>
          <w:u w:val="single"/>
        </w:rPr>
        <w:t>Specifikace zboží</w:t>
      </w:r>
    </w:p>
    <w:p w:rsidR="00A158B4" w:rsidRPr="00E36760" w:rsidRDefault="0006407E" w:rsidP="00D462A3">
      <w:pPr>
        <w:numPr>
          <w:ilvl w:val="0"/>
          <w:numId w:val="16"/>
        </w:numPr>
        <w:spacing w:before="120" w:after="0" w:line="276" w:lineRule="auto"/>
        <w:ind w:left="284" w:hanging="284"/>
        <w:rPr>
          <w:b/>
          <w:sz w:val="24"/>
          <w:szCs w:val="24"/>
          <w:u w:val="single"/>
        </w:rPr>
      </w:pPr>
      <w:r w:rsidRPr="00E36760">
        <w:rPr>
          <w:sz w:val="24"/>
        </w:rPr>
        <w:t xml:space="preserve">Prodávající se zavazuje dodat </w:t>
      </w:r>
      <w:r w:rsidR="003D1315">
        <w:rPr>
          <w:sz w:val="24"/>
        </w:rPr>
        <w:t>automobily</w:t>
      </w:r>
      <w:r w:rsidR="003D1315" w:rsidRPr="00E36760">
        <w:rPr>
          <w:sz w:val="24"/>
        </w:rPr>
        <w:t xml:space="preserve"> </w:t>
      </w:r>
      <w:r w:rsidRPr="00E36760">
        <w:rPr>
          <w:sz w:val="24"/>
        </w:rPr>
        <w:t>specifikova</w:t>
      </w:r>
      <w:r w:rsidR="00FF505B" w:rsidRPr="00E36760">
        <w:rPr>
          <w:sz w:val="24"/>
        </w:rPr>
        <w:t>n</w:t>
      </w:r>
      <w:r w:rsidRPr="00E36760">
        <w:rPr>
          <w:sz w:val="24"/>
        </w:rPr>
        <w:t>é</w:t>
      </w:r>
      <w:r w:rsidR="00FF505B" w:rsidRPr="00E36760">
        <w:rPr>
          <w:sz w:val="24"/>
        </w:rPr>
        <w:t xml:space="preserve"> v</w:t>
      </w:r>
      <w:r w:rsidR="00781A5F" w:rsidRPr="00E36760">
        <w:rPr>
          <w:sz w:val="24"/>
        </w:rPr>
        <w:t> </w:t>
      </w:r>
      <w:r w:rsidR="00FF505B" w:rsidRPr="00E36760">
        <w:rPr>
          <w:sz w:val="24"/>
        </w:rPr>
        <w:t>příloze</w:t>
      </w:r>
      <w:r w:rsidR="00781A5F" w:rsidRPr="00E36760">
        <w:rPr>
          <w:sz w:val="24"/>
        </w:rPr>
        <w:t xml:space="preserve"> č.</w:t>
      </w:r>
      <w:r w:rsidR="002306A9">
        <w:rPr>
          <w:sz w:val="24"/>
        </w:rPr>
        <w:t xml:space="preserve"> </w:t>
      </w:r>
      <w:r w:rsidR="00781A5F" w:rsidRPr="00E36760">
        <w:rPr>
          <w:sz w:val="24"/>
        </w:rPr>
        <w:t>1</w:t>
      </w:r>
      <w:r w:rsidR="00FF505B" w:rsidRPr="00E36760">
        <w:rPr>
          <w:sz w:val="24"/>
        </w:rPr>
        <w:t xml:space="preserve"> této smlouvy, která tvoří její nedílnou součást.</w:t>
      </w:r>
      <w:r w:rsidR="003D1315">
        <w:rPr>
          <w:sz w:val="24"/>
        </w:rPr>
        <w:t xml:space="preserve"> </w:t>
      </w:r>
    </w:p>
    <w:p w:rsidR="00F92B45" w:rsidRDefault="005165F7" w:rsidP="001C2075">
      <w:pPr>
        <w:numPr>
          <w:ilvl w:val="0"/>
          <w:numId w:val="16"/>
        </w:numPr>
        <w:spacing w:before="120" w:after="0" w:line="276" w:lineRule="auto"/>
        <w:ind w:left="284" w:hanging="284"/>
        <w:rPr>
          <w:sz w:val="24"/>
        </w:rPr>
      </w:pPr>
      <w:r>
        <w:rPr>
          <w:sz w:val="24"/>
        </w:rPr>
        <w:t xml:space="preserve">Kupující </w:t>
      </w:r>
      <w:r w:rsidRPr="005165F7">
        <w:rPr>
          <w:sz w:val="24"/>
        </w:rPr>
        <w:t>prohlašuje</w:t>
      </w:r>
      <w:r w:rsidR="00F92B45" w:rsidRPr="005165F7">
        <w:rPr>
          <w:sz w:val="24"/>
        </w:rPr>
        <w:t>, že se detailně seznámil se všemi podklady k</w:t>
      </w:r>
      <w:r>
        <w:rPr>
          <w:sz w:val="24"/>
        </w:rPr>
        <w:t> této smlouvě</w:t>
      </w:r>
      <w:r w:rsidR="00F92B45" w:rsidRPr="005165F7">
        <w:rPr>
          <w:sz w:val="24"/>
        </w:rPr>
        <w:t xml:space="preserve">, s rozsahem a povahou předmětu plnění této smlouvy, že jsou mu známy veškeré technické, kvalitativní a jiné podmínky nezbytné pro realizaci předmětu plnění této smlouvy a že disponuje takovými kapacitami a odbornými znalostmi, které jsou nezbytné pro </w:t>
      </w:r>
      <w:r w:rsidR="008C2184">
        <w:rPr>
          <w:sz w:val="24"/>
        </w:rPr>
        <w:t>nabytí</w:t>
      </w:r>
      <w:r w:rsidR="008C2184" w:rsidRPr="005165F7">
        <w:rPr>
          <w:sz w:val="24"/>
        </w:rPr>
        <w:t xml:space="preserve"> </w:t>
      </w:r>
      <w:r w:rsidR="00F92B45" w:rsidRPr="005165F7">
        <w:rPr>
          <w:sz w:val="24"/>
        </w:rPr>
        <w:t>předmětu plnění této smlouvy</w:t>
      </w:r>
      <w:r w:rsidR="008C2184">
        <w:rPr>
          <w:sz w:val="24"/>
        </w:rPr>
        <w:t>, stejně tak k posouzení jeho technického stavu</w:t>
      </w:r>
      <w:r w:rsidR="001C2075">
        <w:rPr>
          <w:sz w:val="24"/>
        </w:rPr>
        <w:t>.</w:t>
      </w:r>
    </w:p>
    <w:p w:rsidR="005165F7" w:rsidRPr="005165F7" w:rsidRDefault="005165F7" w:rsidP="001C2075">
      <w:pPr>
        <w:numPr>
          <w:ilvl w:val="0"/>
          <w:numId w:val="16"/>
        </w:numPr>
        <w:spacing w:before="120" w:after="0" w:line="276" w:lineRule="auto"/>
        <w:ind w:left="284" w:hanging="284"/>
        <w:rPr>
          <w:sz w:val="24"/>
        </w:rPr>
      </w:pPr>
      <w:r>
        <w:rPr>
          <w:sz w:val="24"/>
        </w:rPr>
        <w:t>Prodávající prohlašuje, že je výlučným vlastníkem předmětu koupě a že mu nejsou známy žádné technické ani právní překážky pro to, aby kupující nabyl níže specifikované automobily do svého vlastnictví.</w:t>
      </w:r>
    </w:p>
    <w:p w:rsidR="0006407E" w:rsidRDefault="0006407E" w:rsidP="00240244">
      <w:pPr>
        <w:pStyle w:val="NADPISCENNETUC"/>
        <w:spacing w:before="0" w:after="0"/>
        <w:rPr>
          <w:b/>
          <w:sz w:val="24"/>
        </w:rPr>
      </w:pPr>
    </w:p>
    <w:p w:rsidR="00912CAD" w:rsidRDefault="00720F3A" w:rsidP="00912CAD">
      <w:pPr>
        <w:pStyle w:val="NADPISCENNETUC"/>
        <w:spacing w:before="0" w:after="0"/>
        <w:rPr>
          <w:b/>
          <w:sz w:val="24"/>
        </w:rPr>
      </w:pPr>
      <w:r w:rsidRPr="00D1001C">
        <w:rPr>
          <w:b/>
          <w:sz w:val="24"/>
        </w:rPr>
        <w:t>Článek III.</w:t>
      </w:r>
    </w:p>
    <w:p w:rsidR="00720F3A" w:rsidRPr="00720F3A" w:rsidRDefault="00517F16" w:rsidP="00912CAD">
      <w:pPr>
        <w:pStyle w:val="NADPISCENNETUC"/>
        <w:spacing w:before="0" w:after="0"/>
        <w:rPr>
          <w:b/>
          <w:sz w:val="24"/>
          <w:u w:val="single"/>
        </w:rPr>
      </w:pPr>
      <w:r>
        <w:rPr>
          <w:b/>
          <w:sz w:val="24"/>
          <w:u w:val="single"/>
        </w:rPr>
        <w:t>Čas</w:t>
      </w:r>
      <w:r w:rsidR="00A46A63">
        <w:rPr>
          <w:b/>
          <w:sz w:val="24"/>
          <w:u w:val="single"/>
        </w:rPr>
        <w:t xml:space="preserve"> a místo </w:t>
      </w:r>
      <w:r w:rsidR="00236284">
        <w:rPr>
          <w:b/>
          <w:sz w:val="24"/>
          <w:u w:val="single"/>
        </w:rPr>
        <w:t>plnění</w:t>
      </w:r>
    </w:p>
    <w:p w:rsidR="00720F3A" w:rsidRPr="001D4A9D" w:rsidRDefault="00720F3A" w:rsidP="00D462A3">
      <w:pPr>
        <w:numPr>
          <w:ilvl w:val="0"/>
          <w:numId w:val="1"/>
        </w:numPr>
        <w:tabs>
          <w:tab w:val="clear" w:pos="397"/>
          <w:tab w:val="num" w:pos="284"/>
        </w:tabs>
        <w:spacing w:before="120" w:after="0" w:line="276" w:lineRule="auto"/>
        <w:ind w:left="284"/>
        <w:rPr>
          <w:sz w:val="24"/>
          <w:szCs w:val="24"/>
        </w:rPr>
      </w:pPr>
      <w:r w:rsidRPr="00794B1F">
        <w:rPr>
          <w:sz w:val="24"/>
          <w:szCs w:val="24"/>
        </w:rPr>
        <w:t>Prodávají</w:t>
      </w:r>
      <w:r w:rsidR="00A53231">
        <w:rPr>
          <w:sz w:val="24"/>
          <w:szCs w:val="24"/>
        </w:rPr>
        <w:t>cí</w:t>
      </w:r>
      <w:r w:rsidRPr="00794B1F">
        <w:rPr>
          <w:sz w:val="24"/>
          <w:szCs w:val="24"/>
        </w:rPr>
        <w:t xml:space="preserve"> </w:t>
      </w:r>
      <w:r w:rsidR="008A09DC" w:rsidRPr="00794B1F">
        <w:rPr>
          <w:sz w:val="24"/>
          <w:szCs w:val="24"/>
        </w:rPr>
        <w:t>se zavazuje dodat</w:t>
      </w:r>
      <w:r w:rsidR="00517F16" w:rsidRPr="00794B1F">
        <w:rPr>
          <w:sz w:val="24"/>
          <w:szCs w:val="24"/>
        </w:rPr>
        <w:t xml:space="preserve"> </w:t>
      </w:r>
      <w:r w:rsidR="008865C4" w:rsidRPr="00794B1F">
        <w:rPr>
          <w:sz w:val="24"/>
          <w:szCs w:val="24"/>
        </w:rPr>
        <w:t>kupujícímu zboží</w:t>
      </w:r>
      <w:r w:rsidR="003927FE" w:rsidRPr="00794B1F">
        <w:rPr>
          <w:sz w:val="24"/>
          <w:szCs w:val="24"/>
        </w:rPr>
        <w:t xml:space="preserve"> </w:t>
      </w:r>
      <w:r w:rsidRPr="00EB5A29">
        <w:rPr>
          <w:b/>
          <w:sz w:val="24"/>
          <w:szCs w:val="24"/>
        </w:rPr>
        <w:t>nejpozději do</w:t>
      </w:r>
      <w:r w:rsidR="009F6047">
        <w:rPr>
          <w:b/>
          <w:sz w:val="24"/>
          <w:szCs w:val="24"/>
        </w:rPr>
        <w:t xml:space="preserve"> </w:t>
      </w:r>
      <w:r w:rsidR="00FD1264">
        <w:rPr>
          <w:b/>
          <w:sz w:val="24"/>
          <w:szCs w:val="24"/>
        </w:rPr>
        <w:t>dvanácti (</w:t>
      </w:r>
      <w:r w:rsidR="009F6047">
        <w:rPr>
          <w:b/>
          <w:sz w:val="24"/>
          <w:szCs w:val="24"/>
        </w:rPr>
        <w:t>12</w:t>
      </w:r>
      <w:r w:rsidR="00FD1264">
        <w:rPr>
          <w:b/>
          <w:sz w:val="24"/>
          <w:szCs w:val="24"/>
        </w:rPr>
        <w:t>)</w:t>
      </w:r>
      <w:r w:rsidR="009F6047">
        <w:rPr>
          <w:b/>
          <w:sz w:val="24"/>
          <w:szCs w:val="24"/>
        </w:rPr>
        <w:t xml:space="preserve"> </w:t>
      </w:r>
      <w:r w:rsidR="00FD1264">
        <w:rPr>
          <w:b/>
          <w:sz w:val="24"/>
          <w:szCs w:val="24"/>
        </w:rPr>
        <w:t>týdnů</w:t>
      </w:r>
      <w:r w:rsidR="009F6047">
        <w:rPr>
          <w:b/>
          <w:sz w:val="24"/>
          <w:szCs w:val="24"/>
        </w:rPr>
        <w:t xml:space="preserve"> od</w:t>
      </w:r>
      <w:r w:rsidR="002E20A7">
        <w:rPr>
          <w:b/>
          <w:sz w:val="24"/>
          <w:szCs w:val="24"/>
        </w:rPr>
        <w:t>e dne</w:t>
      </w:r>
      <w:r w:rsidR="009F6047">
        <w:rPr>
          <w:b/>
          <w:sz w:val="24"/>
          <w:szCs w:val="24"/>
        </w:rPr>
        <w:t xml:space="preserve"> podpisu této smlouvy</w:t>
      </w:r>
      <w:r w:rsidR="005165F7">
        <w:rPr>
          <w:sz w:val="24"/>
          <w:szCs w:val="24"/>
        </w:rPr>
        <w:t xml:space="preserve">, ne však dříve, než bude ze strany kupujícího řádně splněno plnění dle </w:t>
      </w:r>
      <w:r w:rsidR="005165F7" w:rsidRPr="001C2075">
        <w:rPr>
          <w:i/>
          <w:sz w:val="24"/>
          <w:szCs w:val="24"/>
        </w:rPr>
        <w:t xml:space="preserve">Kupní smlouvy č. </w:t>
      </w:r>
      <w:r w:rsidR="00CE0689">
        <w:rPr>
          <w:i/>
          <w:sz w:val="24"/>
          <w:szCs w:val="24"/>
        </w:rPr>
        <w:t>5409/01/2014</w:t>
      </w:r>
      <w:r w:rsidR="009F6047">
        <w:rPr>
          <w:i/>
          <w:sz w:val="24"/>
          <w:szCs w:val="24"/>
        </w:rPr>
        <w:t>, která je nedílnou součástí této smlouvy jako příloha č. 3.</w:t>
      </w:r>
    </w:p>
    <w:p w:rsidR="001D4A9D" w:rsidRDefault="005165F7" w:rsidP="00D462A3">
      <w:pPr>
        <w:numPr>
          <w:ilvl w:val="0"/>
          <w:numId w:val="1"/>
        </w:numPr>
        <w:tabs>
          <w:tab w:val="clear" w:pos="397"/>
          <w:tab w:val="num" w:pos="284"/>
        </w:tabs>
        <w:spacing w:before="120" w:after="0" w:line="276" w:lineRule="auto"/>
        <w:ind w:left="284"/>
        <w:rPr>
          <w:sz w:val="24"/>
          <w:szCs w:val="24"/>
        </w:rPr>
      </w:pPr>
      <w:r>
        <w:rPr>
          <w:sz w:val="24"/>
          <w:szCs w:val="24"/>
        </w:rPr>
        <w:t>Kupující si automobily převezme v sídle prodávajícího</w:t>
      </w:r>
      <w:r w:rsidR="00C02DB0" w:rsidRPr="001D4A9D">
        <w:rPr>
          <w:i/>
          <w:sz w:val="24"/>
          <w:szCs w:val="24"/>
        </w:rPr>
        <w:t>.</w:t>
      </w:r>
      <w:r w:rsidR="00A73773" w:rsidRPr="001D4A9D">
        <w:rPr>
          <w:i/>
          <w:sz w:val="24"/>
          <w:szCs w:val="24"/>
        </w:rPr>
        <w:t xml:space="preserve"> </w:t>
      </w:r>
      <w:r w:rsidR="001D4A9D" w:rsidRPr="001D4A9D">
        <w:rPr>
          <w:sz w:val="24"/>
          <w:szCs w:val="24"/>
        </w:rPr>
        <w:t>Prodávající se zavazuje předat kupujícímu spolu se zbožím také doklady, jež jsou nutné k užívání zboží.</w:t>
      </w:r>
    </w:p>
    <w:p w:rsidR="00720F3A" w:rsidRDefault="00720F3A" w:rsidP="001D4A9D">
      <w:pPr>
        <w:spacing w:before="0" w:after="0"/>
        <w:rPr>
          <w:sz w:val="24"/>
        </w:rPr>
      </w:pPr>
    </w:p>
    <w:p w:rsidR="00AF788B" w:rsidRPr="00C10D3C" w:rsidRDefault="00AF788B" w:rsidP="001D4A9D">
      <w:pPr>
        <w:pStyle w:val="NADPISCENNETUC"/>
        <w:spacing w:before="0" w:after="0"/>
        <w:rPr>
          <w:b/>
          <w:sz w:val="24"/>
        </w:rPr>
      </w:pPr>
      <w:r w:rsidRPr="00C10D3C">
        <w:rPr>
          <w:b/>
          <w:sz w:val="24"/>
        </w:rPr>
        <w:t>Článek IV.</w:t>
      </w:r>
    </w:p>
    <w:p w:rsidR="005A1FCA" w:rsidRPr="00A852FE" w:rsidRDefault="00AF788B" w:rsidP="00A852FE">
      <w:pPr>
        <w:pStyle w:val="NADPISCENNETUC"/>
        <w:spacing w:before="0" w:after="0"/>
        <w:rPr>
          <w:sz w:val="24"/>
        </w:rPr>
      </w:pPr>
      <w:r w:rsidRPr="00AF4873">
        <w:rPr>
          <w:b/>
          <w:sz w:val="24"/>
          <w:u w:val="single"/>
        </w:rPr>
        <w:t>Předání a převzetí zboží</w:t>
      </w:r>
    </w:p>
    <w:p w:rsidR="009857B1" w:rsidRPr="002E18DA" w:rsidRDefault="009857B1" w:rsidP="009857B1">
      <w:pPr>
        <w:widowControl w:val="0"/>
        <w:numPr>
          <w:ilvl w:val="0"/>
          <w:numId w:val="9"/>
        </w:numPr>
        <w:spacing w:before="120" w:after="0" w:line="276" w:lineRule="auto"/>
        <w:ind w:left="284" w:hanging="284"/>
        <w:rPr>
          <w:color w:val="000000"/>
          <w:sz w:val="24"/>
          <w:szCs w:val="24"/>
        </w:rPr>
      </w:pPr>
      <w:r w:rsidRPr="002E18DA">
        <w:rPr>
          <w:sz w:val="24"/>
        </w:rPr>
        <w:t xml:space="preserve">O předání </w:t>
      </w:r>
      <w:r w:rsidR="005165F7">
        <w:rPr>
          <w:sz w:val="24"/>
        </w:rPr>
        <w:t>automobilů</w:t>
      </w:r>
      <w:r w:rsidRPr="002E18DA">
        <w:rPr>
          <w:sz w:val="24"/>
        </w:rPr>
        <w:t xml:space="preserve"> se sepíše </w:t>
      </w:r>
      <w:r>
        <w:rPr>
          <w:sz w:val="24"/>
        </w:rPr>
        <w:t>předávací protokol</w:t>
      </w:r>
      <w:r w:rsidRPr="002E18DA">
        <w:rPr>
          <w:sz w:val="24"/>
        </w:rPr>
        <w:t>, který musí obsahovat zejména:</w:t>
      </w:r>
    </w:p>
    <w:p w:rsidR="009857B1" w:rsidRPr="00484C7A" w:rsidRDefault="009857B1" w:rsidP="009857B1">
      <w:pPr>
        <w:pStyle w:val="Zkladntext"/>
        <w:widowControl w:val="0"/>
        <w:numPr>
          <w:ilvl w:val="0"/>
          <w:numId w:val="18"/>
        </w:numPr>
        <w:spacing w:before="120" w:line="276" w:lineRule="auto"/>
        <w:jc w:val="both"/>
        <w:rPr>
          <w:szCs w:val="24"/>
        </w:rPr>
      </w:pPr>
      <w:r w:rsidRPr="00484C7A">
        <w:rPr>
          <w:szCs w:val="24"/>
        </w:rPr>
        <w:t xml:space="preserve">označení osoby </w:t>
      </w:r>
      <w:r>
        <w:rPr>
          <w:szCs w:val="24"/>
        </w:rPr>
        <w:t>prodávajícího</w:t>
      </w:r>
      <w:r w:rsidRPr="00484C7A">
        <w:rPr>
          <w:szCs w:val="24"/>
        </w:rPr>
        <w:t xml:space="preserve"> včetně uvedení sídla a IČ,</w:t>
      </w:r>
    </w:p>
    <w:p w:rsidR="009857B1" w:rsidRPr="00484C7A" w:rsidRDefault="009857B1" w:rsidP="009857B1">
      <w:pPr>
        <w:pStyle w:val="HLAVICKA"/>
        <w:keepLines w:val="0"/>
        <w:widowControl w:val="0"/>
        <w:numPr>
          <w:ilvl w:val="0"/>
          <w:numId w:val="18"/>
        </w:numPr>
        <w:tabs>
          <w:tab w:val="clear" w:pos="284"/>
          <w:tab w:val="clear" w:pos="1145"/>
        </w:tabs>
        <w:spacing w:before="120" w:after="0" w:line="276" w:lineRule="auto"/>
        <w:jc w:val="both"/>
        <w:rPr>
          <w:sz w:val="24"/>
          <w:szCs w:val="24"/>
        </w:rPr>
      </w:pPr>
      <w:r w:rsidRPr="00484C7A">
        <w:rPr>
          <w:sz w:val="24"/>
          <w:szCs w:val="24"/>
        </w:rPr>
        <w:t xml:space="preserve">označení osoby </w:t>
      </w:r>
      <w:r>
        <w:rPr>
          <w:sz w:val="24"/>
          <w:szCs w:val="24"/>
        </w:rPr>
        <w:t>kupujícího</w:t>
      </w:r>
      <w:r w:rsidRPr="00484C7A">
        <w:rPr>
          <w:sz w:val="24"/>
          <w:szCs w:val="24"/>
        </w:rPr>
        <w:t xml:space="preserve"> včetně uvedení sídla a IČ,</w:t>
      </w:r>
    </w:p>
    <w:p w:rsidR="009857B1" w:rsidRPr="00484C7A" w:rsidRDefault="009857B1" w:rsidP="009857B1">
      <w:pPr>
        <w:pStyle w:val="HLAVICKA"/>
        <w:keepLines w:val="0"/>
        <w:widowControl w:val="0"/>
        <w:numPr>
          <w:ilvl w:val="0"/>
          <w:numId w:val="17"/>
        </w:numPr>
        <w:tabs>
          <w:tab w:val="clear" w:pos="284"/>
          <w:tab w:val="clear" w:pos="1145"/>
        </w:tabs>
        <w:spacing w:before="120" w:after="0" w:line="276" w:lineRule="auto"/>
        <w:jc w:val="both"/>
        <w:rPr>
          <w:sz w:val="24"/>
          <w:szCs w:val="24"/>
        </w:rPr>
      </w:pPr>
      <w:r w:rsidRPr="00484C7A">
        <w:rPr>
          <w:sz w:val="24"/>
          <w:szCs w:val="24"/>
        </w:rPr>
        <w:t>označení této smlouvy včetně uvedení jejího evidenčního čísla,</w:t>
      </w:r>
    </w:p>
    <w:p w:rsidR="009857B1" w:rsidRDefault="009857B1" w:rsidP="009857B1">
      <w:pPr>
        <w:pStyle w:val="HLAVICKA"/>
        <w:keepLines w:val="0"/>
        <w:widowControl w:val="0"/>
        <w:numPr>
          <w:ilvl w:val="0"/>
          <w:numId w:val="17"/>
        </w:numPr>
        <w:tabs>
          <w:tab w:val="clear" w:pos="284"/>
          <w:tab w:val="clear" w:pos="1145"/>
        </w:tabs>
        <w:spacing w:before="120" w:after="0" w:line="276" w:lineRule="auto"/>
        <w:jc w:val="both"/>
        <w:rPr>
          <w:sz w:val="24"/>
        </w:rPr>
      </w:pPr>
      <w:r>
        <w:rPr>
          <w:sz w:val="24"/>
        </w:rPr>
        <w:t xml:space="preserve">rozsah a předmět plnění, </w:t>
      </w:r>
    </w:p>
    <w:p w:rsidR="009857B1" w:rsidRDefault="009857B1" w:rsidP="009857B1">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t xml:space="preserve">čas a místo předání </w:t>
      </w:r>
      <w:r w:rsidR="005165F7">
        <w:rPr>
          <w:sz w:val="24"/>
        </w:rPr>
        <w:t>automobilů</w:t>
      </w:r>
      <w:r w:rsidRPr="00104C7C">
        <w:rPr>
          <w:sz w:val="24"/>
        </w:rPr>
        <w:t xml:space="preserve">, </w:t>
      </w:r>
    </w:p>
    <w:p w:rsidR="009857B1" w:rsidRDefault="009857B1" w:rsidP="009857B1">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lastRenderedPageBreak/>
        <w:t xml:space="preserve">jména </w:t>
      </w:r>
      <w:r>
        <w:rPr>
          <w:sz w:val="24"/>
        </w:rPr>
        <w:t>a vlastnoruční podpis</w:t>
      </w:r>
      <w:r w:rsidRPr="00BD6397">
        <w:rPr>
          <w:sz w:val="24"/>
        </w:rPr>
        <w:t xml:space="preserve"> </w:t>
      </w:r>
      <w:r>
        <w:rPr>
          <w:sz w:val="24"/>
        </w:rPr>
        <w:t>osob odpovědných za plnění této smlouvy</w:t>
      </w:r>
    </w:p>
    <w:p w:rsidR="008A50C5" w:rsidRDefault="008A50C5" w:rsidP="009722D8">
      <w:pPr>
        <w:spacing w:before="0" w:after="0"/>
        <w:rPr>
          <w:sz w:val="24"/>
          <w:szCs w:val="24"/>
        </w:rPr>
      </w:pPr>
    </w:p>
    <w:p w:rsidR="00EC57E9" w:rsidRPr="00827C7D" w:rsidRDefault="00EC57E9" w:rsidP="009722D8">
      <w:pPr>
        <w:pStyle w:val="NADPISCENNETUC"/>
        <w:spacing w:after="0"/>
        <w:rPr>
          <w:b/>
          <w:sz w:val="24"/>
          <w:u w:val="single"/>
        </w:rPr>
      </w:pPr>
      <w:r w:rsidRPr="00070081">
        <w:rPr>
          <w:b/>
          <w:sz w:val="24"/>
        </w:rPr>
        <w:t xml:space="preserve">Článek </w:t>
      </w:r>
      <w:r>
        <w:rPr>
          <w:b/>
          <w:sz w:val="24"/>
        </w:rPr>
        <w:t>V</w:t>
      </w:r>
      <w:r w:rsidRPr="00070081">
        <w:rPr>
          <w:b/>
          <w:sz w:val="24"/>
        </w:rPr>
        <w:t>.</w:t>
      </w:r>
      <w:r w:rsidRPr="00070081">
        <w:rPr>
          <w:b/>
          <w:sz w:val="24"/>
        </w:rPr>
        <w:br/>
      </w:r>
      <w:r w:rsidR="00982D36" w:rsidRPr="00827C7D">
        <w:rPr>
          <w:b/>
          <w:sz w:val="24"/>
          <w:u w:val="single"/>
        </w:rPr>
        <w:t xml:space="preserve">Přechod </w:t>
      </w:r>
      <w:r w:rsidRPr="00827C7D">
        <w:rPr>
          <w:b/>
          <w:sz w:val="24"/>
          <w:u w:val="single"/>
        </w:rPr>
        <w:t>nebezpečí škody</w:t>
      </w:r>
      <w:r w:rsidR="007A196C" w:rsidRPr="00827C7D">
        <w:rPr>
          <w:b/>
          <w:sz w:val="24"/>
          <w:u w:val="single"/>
        </w:rPr>
        <w:t xml:space="preserve"> na zboží a nabytí </w:t>
      </w:r>
      <w:r w:rsidR="00982D36" w:rsidRPr="00827C7D">
        <w:rPr>
          <w:b/>
          <w:sz w:val="24"/>
          <w:u w:val="single"/>
        </w:rPr>
        <w:t>vlastnické</w:t>
      </w:r>
      <w:r w:rsidR="007A196C" w:rsidRPr="00827C7D">
        <w:rPr>
          <w:b/>
          <w:sz w:val="24"/>
          <w:u w:val="single"/>
        </w:rPr>
        <w:t>ho práva</w:t>
      </w:r>
    </w:p>
    <w:p w:rsidR="0006616E" w:rsidRDefault="0006616E" w:rsidP="00B75CBF">
      <w:pPr>
        <w:pStyle w:val="AJAKO1"/>
        <w:numPr>
          <w:ilvl w:val="0"/>
          <w:numId w:val="8"/>
        </w:numPr>
        <w:tabs>
          <w:tab w:val="left" w:pos="284"/>
        </w:tabs>
        <w:spacing w:after="0" w:line="276" w:lineRule="auto"/>
        <w:ind w:left="284"/>
        <w:rPr>
          <w:sz w:val="24"/>
        </w:rPr>
      </w:pPr>
      <w:r>
        <w:rPr>
          <w:sz w:val="24"/>
        </w:rPr>
        <w:t>Nebezpečí škody přechází na kupujícího převzetím zboží.</w:t>
      </w:r>
    </w:p>
    <w:p w:rsidR="000C1407" w:rsidRPr="004928D8" w:rsidRDefault="0006616E" w:rsidP="00B75CBF">
      <w:pPr>
        <w:pStyle w:val="AJAKO1"/>
        <w:numPr>
          <w:ilvl w:val="0"/>
          <w:numId w:val="8"/>
        </w:numPr>
        <w:tabs>
          <w:tab w:val="left" w:pos="284"/>
        </w:tabs>
        <w:spacing w:after="0" w:line="276" w:lineRule="auto"/>
        <w:ind w:left="284"/>
        <w:rPr>
          <w:sz w:val="24"/>
        </w:rPr>
      </w:pPr>
      <w:r>
        <w:rPr>
          <w:sz w:val="24"/>
        </w:rPr>
        <w:t xml:space="preserve">Převzetím zboží nabývá kupující ke zboží vlastnické právo. </w:t>
      </w:r>
    </w:p>
    <w:p w:rsidR="00253CA5" w:rsidRDefault="00253CA5" w:rsidP="00B75CBF">
      <w:pPr>
        <w:pStyle w:val="AJAKO1"/>
        <w:tabs>
          <w:tab w:val="left" w:pos="284"/>
        </w:tabs>
        <w:spacing w:before="0" w:after="0"/>
        <w:jc w:val="center"/>
        <w:rPr>
          <w:b/>
          <w:sz w:val="24"/>
          <w:szCs w:val="24"/>
        </w:rPr>
      </w:pPr>
    </w:p>
    <w:p w:rsidR="00253CA5" w:rsidRPr="00253CA5" w:rsidRDefault="00253CA5" w:rsidP="00253CA5">
      <w:pPr>
        <w:pStyle w:val="BODY1"/>
      </w:pPr>
    </w:p>
    <w:p w:rsidR="003927FE" w:rsidRPr="000F1D9C" w:rsidRDefault="003927FE" w:rsidP="00B11551">
      <w:pPr>
        <w:pStyle w:val="AJAKO1"/>
        <w:spacing w:before="0" w:after="0"/>
        <w:ind w:left="0" w:firstLine="0"/>
        <w:jc w:val="center"/>
        <w:rPr>
          <w:b/>
          <w:sz w:val="24"/>
          <w:szCs w:val="24"/>
        </w:rPr>
      </w:pPr>
      <w:r>
        <w:rPr>
          <w:b/>
          <w:sz w:val="24"/>
          <w:szCs w:val="24"/>
        </w:rPr>
        <w:t xml:space="preserve">Článek </w:t>
      </w:r>
      <w:r w:rsidRPr="000F1D9C">
        <w:rPr>
          <w:b/>
          <w:sz w:val="24"/>
          <w:szCs w:val="24"/>
        </w:rPr>
        <w:t>V</w:t>
      </w:r>
      <w:r w:rsidR="00EC57E9">
        <w:rPr>
          <w:b/>
          <w:sz w:val="24"/>
          <w:szCs w:val="24"/>
        </w:rPr>
        <w:t>I</w:t>
      </w:r>
      <w:r w:rsidRPr="000F1D9C">
        <w:rPr>
          <w:b/>
          <w:sz w:val="24"/>
          <w:szCs w:val="24"/>
        </w:rPr>
        <w:t>.</w:t>
      </w:r>
    </w:p>
    <w:p w:rsidR="003927FE" w:rsidRPr="00726214" w:rsidRDefault="00656FF0" w:rsidP="00B11551">
      <w:pPr>
        <w:pStyle w:val="AJAKO1"/>
        <w:spacing w:before="0" w:after="0"/>
        <w:ind w:left="0" w:firstLine="0"/>
        <w:jc w:val="center"/>
        <w:rPr>
          <w:b/>
          <w:sz w:val="24"/>
          <w:szCs w:val="24"/>
          <w:u w:val="single"/>
        </w:rPr>
      </w:pPr>
      <w:r>
        <w:rPr>
          <w:b/>
          <w:sz w:val="24"/>
          <w:szCs w:val="24"/>
          <w:u w:val="single"/>
        </w:rPr>
        <w:t xml:space="preserve">Práva a </w:t>
      </w:r>
      <w:r w:rsidR="006C15A1">
        <w:rPr>
          <w:b/>
          <w:sz w:val="24"/>
          <w:szCs w:val="24"/>
          <w:u w:val="single"/>
        </w:rPr>
        <w:t>p</w:t>
      </w:r>
      <w:r w:rsidR="003927FE" w:rsidRPr="00726214">
        <w:rPr>
          <w:b/>
          <w:sz w:val="24"/>
          <w:szCs w:val="24"/>
          <w:u w:val="single"/>
        </w:rPr>
        <w:t xml:space="preserve">ovinnosti </w:t>
      </w:r>
      <w:r w:rsidR="00C10D3C">
        <w:rPr>
          <w:b/>
          <w:sz w:val="24"/>
          <w:szCs w:val="24"/>
          <w:u w:val="single"/>
        </w:rPr>
        <w:t xml:space="preserve">smluvních </w:t>
      </w:r>
      <w:r w:rsidR="0048312A">
        <w:rPr>
          <w:b/>
          <w:sz w:val="24"/>
          <w:szCs w:val="24"/>
          <w:u w:val="single"/>
        </w:rPr>
        <w:t>s</w:t>
      </w:r>
      <w:r w:rsidR="00C10D3C">
        <w:rPr>
          <w:b/>
          <w:sz w:val="24"/>
          <w:szCs w:val="24"/>
          <w:u w:val="single"/>
        </w:rPr>
        <w:t>tran</w:t>
      </w:r>
    </w:p>
    <w:p w:rsidR="00CF1EF6" w:rsidRDefault="00F62EDB" w:rsidP="00B75CBF">
      <w:pPr>
        <w:pStyle w:val="Zkladntext"/>
        <w:numPr>
          <w:ilvl w:val="0"/>
          <w:numId w:val="5"/>
        </w:numPr>
        <w:tabs>
          <w:tab w:val="clear" w:pos="397"/>
          <w:tab w:val="num" w:pos="284"/>
        </w:tabs>
        <w:spacing w:before="120" w:line="276" w:lineRule="auto"/>
        <w:ind w:left="284"/>
        <w:jc w:val="both"/>
      </w:pPr>
      <w:r>
        <w:rPr>
          <w:szCs w:val="24"/>
        </w:rPr>
        <w:t>Prodávající</w:t>
      </w:r>
      <w:r w:rsidRPr="002320FD">
        <w:rPr>
          <w:szCs w:val="24"/>
        </w:rPr>
        <w:t xml:space="preserve"> je povinen zajistit, že </w:t>
      </w:r>
      <w:r>
        <w:rPr>
          <w:szCs w:val="24"/>
        </w:rPr>
        <w:t>zboží</w:t>
      </w:r>
      <w:r w:rsidRPr="002320FD">
        <w:rPr>
          <w:szCs w:val="24"/>
        </w:rPr>
        <w:t xml:space="preserve"> bude odpovídat obecně platným právním předpisům ČR, ve smlouvě uvedeným dokumentům a příslušným technickým normám, jejichž závaznost si smluvní strany tímto sjednávají</w:t>
      </w:r>
      <w:r w:rsidR="00F83BAF">
        <w:rPr>
          <w:szCs w:val="24"/>
        </w:rPr>
        <w:t xml:space="preserve">. </w:t>
      </w:r>
    </w:p>
    <w:p w:rsidR="00C50800" w:rsidRPr="006B119C" w:rsidRDefault="000327D2" w:rsidP="00B75CBF">
      <w:pPr>
        <w:pStyle w:val="Zkladntext"/>
        <w:numPr>
          <w:ilvl w:val="0"/>
          <w:numId w:val="5"/>
        </w:numPr>
        <w:tabs>
          <w:tab w:val="clear" w:pos="397"/>
          <w:tab w:val="num" w:pos="284"/>
        </w:tabs>
        <w:spacing w:before="120" w:line="276" w:lineRule="auto"/>
        <w:ind w:left="284"/>
        <w:jc w:val="both"/>
      </w:pPr>
      <w:r>
        <w:rPr>
          <w:szCs w:val="24"/>
        </w:rPr>
        <w:t>Prodávající</w:t>
      </w:r>
      <w:r w:rsidRPr="002717B1">
        <w:rPr>
          <w:szCs w:val="24"/>
        </w:rPr>
        <w:t xml:space="preserve"> se zavazuje neprodleně informovat </w:t>
      </w:r>
      <w:r>
        <w:rPr>
          <w:szCs w:val="24"/>
        </w:rPr>
        <w:t>kupujícího</w:t>
      </w:r>
      <w:r w:rsidRPr="002717B1">
        <w:rPr>
          <w:szCs w:val="24"/>
        </w:rPr>
        <w:t xml:space="preserve"> o všech skutečnostech, které by </w:t>
      </w:r>
      <w:r>
        <w:rPr>
          <w:szCs w:val="24"/>
        </w:rPr>
        <w:t xml:space="preserve">mu </w:t>
      </w:r>
      <w:r w:rsidRPr="002717B1">
        <w:rPr>
          <w:szCs w:val="24"/>
        </w:rPr>
        <w:t xml:space="preserve">mohly způsobit finanční, nebo jinou újmu, o překážkách, které by mohly ohrozit termíny stanovené touto smlouvou a o eventuálních vadách </w:t>
      </w:r>
      <w:r>
        <w:rPr>
          <w:szCs w:val="24"/>
        </w:rPr>
        <w:t>dodaného zboží</w:t>
      </w:r>
      <w:r w:rsidRPr="002717B1">
        <w:rPr>
          <w:szCs w:val="24"/>
        </w:rPr>
        <w:t>.</w:t>
      </w:r>
    </w:p>
    <w:p w:rsidR="009E173D" w:rsidRDefault="009E173D" w:rsidP="006F5EC7">
      <w:pPr>
        <w:pStyle w:val="Zkladntextodsazen3"/>
        <w:widowControl w:val="0"/>
        <w:overflowPunct/>
        <w:autoSpaceDE/>
        <w:autoSpaceDN/>
        <w:adjustRightInd/>
        <w:spacing w:before="120" w:after="0" w:line="276" w:lineRule="auto"/>
        <w:ind w:left="0"/>
        <w:jc w:val="center"/>
        <w:textAlignment w:val="auto"/>
        <w:rPr>
          <w:b/>
          <w:sz w:val="24"/>
        </w:rPr>
      </w:pPr>
    </w:p>
    <w:p w:rsidR="003E4734" w:rsidRPr="00D462A3" w:rsidRDefault="00DF5CE8" w:rsidP="006F5EC7">
      <w:pPr>
        <w:pStyle w:val="Zkladntextodsazen3"/>
        <w:widowControl w:val="0"/>
        <w:overflowPunct/>
        <w:autoSpaceDE/>
        <w:autoSpaceDN/>
        <w:adjustRightInd/>
        <w:spacing w:before="120" w:after="0" w:line="276" w:lineRule="auto"/>
        <w:ind w:left="0"/>
        <w:jc w:val="center"/>
        <w:textAlignment w:val="auto"/>
        <w:rPr>
          <w:color w:val="A6A6A6"/>
          <w:sz w:val="24"/>
          <w:szCs w:val="24"/>
        </w:rPr>
      </w:pPr>
      <w:r w:rsidRPr="006F5EC7">
        <w:rPr>
          <w:b/>
          <w:sz w:val="24"/>
        </w:rPr>
        <w:t>Článek V</w:t>
      </w:r>
      <w:r w:rsidR="00EC57E9" w:rsidRPr="006F5EC7">
        <w:rPr>
          <w:b/>
          <w:sz w:val="24"/>
        </w:rPr>
        <w:t>I</w:t>
      </w:r>
      <w:r w:rsidR="00206DF4" w:rsidRPr="006F5EC7">
        <w:rPr>
          <w:b/>
          <w:sz w:val="24"/>
        </w:rPr>
        <w:t>I</w:t>
      </w:r>
      <w:r w:rsidR="003E4734" w:rsidRPr="006F5EC7">
        <w:rPr>
          <w:b/>
          <w:sz w:val="24"/>
        </w:rPr>
        <w:t>.</w:t>
      </w:r>
      <w:r w:rsidR="003E4734" w:rsidRPr="006F5EC7">
        <w:rPr>
          <w:b/>
          <w:sz w:val="24"/>
        </w:rPr>
        <w:br/>
      </w:r>
      <w:r w:rsidR="003E4734" w:rsidRPr="006F5EC7">
        <w:rPr>
          <w:b/>
          <w:sz w:val="24"/>
          <w:u w:val="single"/>
        </w:rPr>
        <w:t>Kupní cena</w:t>
      </w:r>
      <w:r w:rsidRPr="006F5EC7">
        <w:rPr>
          <w:b/>
          <w:sz w:val="24"/>
          <w:u w:val="single"/>
        </w:rPr>
        <w:t xml:space="preserve"> a platební podmínky</w:t>
      </w:r>
    </w:p>
    <w:p w:rsidR="00FB3084" w:rsidRPr="00DE20AE" w:rsidRDefault="00FB3084" w:rsidP="00D462A3">
      <w:pPr>
        <w:pStyle w:val="AJAKO1"/>
        <w:numPr>
          <w:ilvl w:val="0"/>
          <w:numId w:val="4"/>
        </w:numPr>
        <w:tabs>
          <w:tab w:val="clear" w:pos="397"/>
        </w:tabs>
        <w:spacing w:after="0" w:line="276" w:lineRule="auto"/>
        <w:ind w:left="426" w:hanging="255"/>
        <w:rPr>
          <w:color w:val="0070C0"/>
          <w:sz w:val="24"/>
        </w:rPr>
      </w:pPr>
      <w:r>
        <w:rPr>
          <w:sz w:val="24"/>
        </w:rPr>
        <w:t>Kupní cena</w:t>
      </w:r>
      <w:r w:rsidRPr="00C50A88">
        <w:rPr>
          <w:sz w:val="24"/>
        </w:rPr>
        <w:t xml:space="preserve"> </w:t>
      </w:r>
      <w:r>
        <w:rPr>
          <w:sz w:val="24"/>
        </w:rPr>
        <w:t>je</w:t>
      </w:r>
      <w:r w:rsidRPr="00C50A88">
        <w:rPr>
          <w:sz w:val="24"/>
        </w:rPr>
        <w:t xml:space="preserve"> smluvními stranami sjednána ve výši</w:t>
      </w:r>
      <w:r>
        <w:rPr>
          <w:sz w:val="24"/>
        </w:rPr>
        <w:t>:</w:t>
      </w:r>
    </w:p>
    <w:p w:rsidR="00FB3084" w:rsidRPr="00C57023" w:rsidRDefault="00FB3084" w:rsidP="00D462A3">
      <w:pPr>
        <w:pStyle w:val="AJAKO1"/>
        <w:numPr>
          <w:ilvl w:val="0"/>
          <w:numId w:val="20"/>
        </w:numPr>
        <w:spacing w:after="0" w:line="276" w:lineRule="auto"/>
        <w:ind w:left="1134" w:hanging="283"/>
        <w:rPr>
          <w:color w:val="0070C0"/>
          <w:sz w:val="24"/>
          <w:highlight w:val="yellow"/>
        </w:rPr>
      </w:pPr>
      <w:r w:rsidRPr="00C57023">
        <w:rPr>
          <w:sz w:val="24"/>
          <w:highlight w:val="yellow"/>
        </w:rPr>
        <w:t xml:space="preserve">………,- Kč (slovy: </w:t>
      </w:r>
      <w:proofErr w:type="gramStart"/>
      <w:r w:rsidRPr="00C57023">
        <w:rPr>
          <w:sz w:val="24"/>
          <w:highlight w:val="yellow"/>
        </w:rPr>
        <w:t>….... korun</w:t>
      </w:r>
      <w:proofErr w:type="gramEnd"/>
      <w:r w:rsidRPr="00C57023">
        <w:rPr>
          <w:sz w:val="24"/>
          <w:highlight w:val="yellow"/>
        </w:rPr>
        <w:t xml:space="preserve"> českých)</w:t>
      </w:r>
      <w:r w:rsidR="002E20A7">
        <w:rPr>
          <w:sz w:val="24"/>
          <w:highlight w:val="yellow"/>
        </w:rPr>
        <w:t>, včetně DPH, jejíž sazba ke dni uzavření této smlouvy činí…</w:t>
      </w:r>
      <w:r w:rsidRPr="00C57023">
        <w:rPr>
          <w:sz w:val="24"/>
          <w:highlight w:val="yellow"/>
        </w:rPr>
        <w:t xml:space="preserve"> </w:t>
      </w:r>
    </w:p>
    <w:p w:rsidR="00FB3084" w:rsidRPr="00C57023" w:rsidRDefault="00FB3084" w:rsidP="00D462A3">
      <w:pPr>
        <w:numPr>
          <w:ilvl w:val="0"/>
          <w:numId w:val="4"/>
        </w:numPr>
        <w:tabs>
          <w:tab w:val="clear" w:pos="397"/>
        </w:tabs>
        <w:overflowPunct/>
        <w:autoSpaceDE/>
        <w:autoSpaceDN/>
        <w:adjustRightInd/>
        <w:spacing w:before="120" w:after="0" w:line="276" w:lineRule="auto"/>
        <w:ind w:left="426" w:hanging="255"/>
        <w:textAlignment w:val="auto"/>
        <w:rPr>
          <w:sz w:val="24"/>
          <w:szCs w:val="24"/>
          <w:highlight w:val="yellow"/>
        </w:rPr>
      </w:pPr>
      <w:r w:rsidRPr="00C57023">
        <w:rPr>
          <w:sz w:val="24"/>
          <w:szCs w:val="24"/>
          <w:highlight w:val="yellow"/>
        </w:rPr>
        <w:t xml:space="preserve">Podrobný rozpis ceny tvoří přílohu </w:t>
      </w:r>
      <w:r w:rsidR="00B75CBF" w:rsidRPr="00C57023">
        <w:rPr>
          <w:sz w:val="24"/>
          <w:szCs w:val="24"/>
          <w:highlight w:val="yellow"/>
        </w:rPr>
        <w:t xml:space="preserve">č. </w:t>
      </w:r>
      <w:r w:rsidR="001C2075">
        <w:rPr>
          <w:sz w:val="24"/>
          <w:szCs w:val="24"/>
          <w:highlight w:val="yellow"/>
        </w:rPr>
        <w:t>2</w:t>
      </w:r>
      <w:r w:rsidR="001C2075" w:rsidRPr="00C57023">
        <w:rPr>
          <w:sz w:val="24"/>
          <w:szCs w:val="24"/>
          <w:highlight w:val="yellow"/>
        </w:rPr>
        <w:t xml:space="preserve"> </w:t>
      </w:r>
      <w:proofErr w:type="gramStart"/>
      <w:r w:rsidRPr="00C57023">
        <w:rPr>
          <w:sz w:val="24"/>
          <w:szCs w:val="24"/>
          <w:highlight w:val="yellow"/>
        </w:rPr>
        <w:t>této</w:t>
      </w:r>
      <w:proofErr w:type="gramEnd"/>
      <w:r w:rsidRPr="00C57023">
        <w:rPr>
          <w:sz w:val="24"/>
          <w:szCs w:val="24"/>
          <w:highlight w:val="yellow"/>
        </w:rPr>
        <w:t xml:space="preserve"> smlouvy</w:t>
      </w:r>
      <w:r w:rsidR="009F19B9">
        <w:rPr>
          <w:sz w:val="24"/>
          <w:szCs w:val="24"/>
          <w:highlight w:val="yellow"/>
        </w:rPr>
        <w:t xml:space="preserve"> (doplní </w:t>
      </w:r>
      <w:r w:rsidR="008C2184">
        <w:rPr>
          <w:sz w:val="24"/>
          <w:szCs w:val="24"/>
          <w:highlight w:val="yellow"/>
        </w:rPr>
        <w:t>kupující</w:t>
      </w:r>
      <w:r w:rsidR="009F19B9">
        <w:rPr>
          <w:sz w:val="24"/>
          <w:szCs w:val="24"/>
          <w:highlight w:val="yellow"/>
        </w:rPr>
        <w:t>)</w:t>
      </w:r>
      <w:r w:rsidRPr="00C57023">
        <w:rPr>
          <w:sz w:val="24"/>
          <w:szCs w:val="24"/>
          <w:highlight w:val="yellow"/>
        </w:rPr>
        <w:t>.</w:t>
      </w:r>
    </w:p>
    <w:p w:rsidR="007772DE" w:rsidRDefault="00FB3084" w:rsidP="007772DE">
      <w:pPr>
        <w:numPr>
          <w:ilvl w:val="0"/>
          <w:numId w:val="4"/>
        </w:numPr>
        <w:tabs>
          <w:tab w:val="clear" w:pos="397"/>
        </w:tabs>
        <w:overflowPunct/>
        <w:autoSpaceDE/>
        <w:autoSpaceDN/>
        <w:adjustRightInd/>
        <w:spacing w:before="120" w:after="0" w:line="276" w:lineRule="auto"/>
        <w:ind w:left="426" w:hanging="255"/>
        <w:textAlignment w:val="auto"/>
        <w:rPr>
          <w:sz w:val="24"/>
          <w:szCs w:val="24"/>
        </w:rPr>
      </w:pPr>
      <w:r w:rsidRPr="00E911BE">
        <w:rPr>
          <w:sz w:val="24"/>
          <w:szCs w:val="24"/>
        </w:rPr>
        <w:t>Cena dle odst. 1 je stanovena</w:t>
      </w:r>
      <w:r>
        <w:rPr>
          <w:sz w:val="24"/>
          <w:szCs w:val="24"/>
        </w:rPr>
        <w:t xml:space="preserve"> jako konečná a nepřekročitelná</w:t>
      </w:r>
      <w:r w:rsidRPr="00E911BE">
        <w:rPr>
          <w:sz w:val="24"/>
          <w:szCs w:val="24"/>
        </w:rPr>
        <w:t xml:space="preserve"> </w:t>
      </w:r>
      <w:r>
        <w:rPr>
          <w:sz w:val="24"/>
          <w:szCs w:val="24"/>
        </w:rPr>
        <w:t>a zahrnuje veškeré náklady nezbytné k řádnému splnění závazků prodávajícího</w:t>
      </w:r>
      <w:r w:rsidR="005B21E2">
        <w:rPr>
          <w:sz w:val="24"/>
          <w:szCs w:val="24"/>
        </w:rPr>
        <w:t>.</w:t>
      </w:r>
      <w:r>
        <w:rPr>
          <w:sz w:val="24"/>
          <w:szCs w:val="24"/>
        </w:rPr>
        <w:t xml:space="preserve"> </w:t>
      </w:r>
    </w:p>
    <w:p w:rsidR="006C3151" w:rsidRDefault="006C3151" w:rsidP="007772DE">
      <w:pPr>
        <w:numPr>
          <w:ilvl w:val="0"/>
          <w:numId w:val="4"/>
        </w:numPr>
        <w:tabs>
          <w:tab w:val="clear" w:pos="397"/>
        </w:tabs>
        <w:overflowPunct/>
        <w:autoSpaceDE/>
        <w:autoSpaceDN/>
        <w:adjustRightInd/>
        <w:spacing w:before="120" w:after="0" w:line="276" w:lineRule="auto"/>
        <w:ind w:left="426" w:hanging="255"/>
        <w:textAlignment w:val="auto"/>
        <w:rPr>
          <w:sz w:val="24"/>
          <w:szCs w:val="24"/>
        </w:rPr>
      </w:pPr>
      <w:r>
        <w:rPr>
          <w:sz w:val="24"/>
          <w:szCs w:val="24"/>
        </w:rPr>
        <w:t xml:space="preserve">Cena dle odst. 1 může být měněna a překročena pouze v souvislosti se změnou DPH. </w:t>
      </w:r>
    </w:p>
    <w:p w:rsidR="007772DE" w:rsidRPr="007772DE" w:rsidRDefault="007772DE" w:rsidP="00E11096">
      <w:pPr>
        <w:overflowPunct/>
        <w:autoSpaceDE/>
        <w:autoSpaceDN/>
        <w:adjustRightInd/>
        <w:spacing w:before="120" w:after="0" w:line="276" w:lineRule="auto"/>
        <w:ind w:left="426"/>
        <w:textAlignment w:val="auto"/>
        <w:rPr>
          <w:sz w:val="24"/>
          <w:szCs w:val="24"/>
        </w:rPr>
      </w:pPr>
    </w:p>
    <w:p w:rsidR="007772DE" w:rsidRPr="007772DE" w:rsidRDefault="007772DE" w:rsidP="00E11096">
      <w:pPr>
        <w:pStyle w:val="Odstavecseseznamem"/>
        <w:numPr>
          <w:ilvl w:val="0"/>
          <w:numId w:val="4"/>
        </w:numPr>
        <w:tabs>
          <w:tab w:val="clear" w:pos="397"/>
        </w:tabs>
        <w:spacing w:before="120" w:line="276" w:lineRule="auto"/>
        <w:ind w:left="426" w:hanging="255"/>
        <w:rPr>
          <w:rFonts w:ascii="Times New Roman" w:hAnsi="Times New Roman"/>
          <w:sz w:val="24"/>
          <w:szCs w:val="24"/>
          <w:lang w:eastAsia="cs-CZ"/>
        </w:rPr>
      </w:pPr>
      <w:r w:rsidRPr="007772DE">
        <w:rPr>
          <w:rFonts w:ascii="Times New Roman" w:hAnsi="Times New Roman"/>
          <w:sz w:val="24"/>
          <w:szCs w:val="24"/>
          <w:lang w:eastAsia="cs-CZ"/>
        </w:rPr>
        <w:t xml:space="preserve">Celková cena nesmí být měněna v souvislosti s inflací české měny, hodnotou kursu české měny vůči zahraničním měnám či jinými faktory s vlivem na měnový kurs, stabilitou měny nebo cla. </w:t>
      </w:r>
    </w:p>
    <w:p w:rsidR="007772DE" w:rsidRPr="00C96CC8" w:rsidRDefault="007772DE" w:rsidP="00E11096">
      <w:pPr>
        <w:overflowPunct/>
        <w:autoSpaceDE/>
        <w:autoSpaceDN/>
        <w:adjustRightInd/>
        <w:spacing w:before="120" w:after="0" w:line="276" w:lineRule="auto"/>
        <w:ind w:left="426"/>
        <w:textAlignment w:val="auto"/>
        <w:rPr>
          <w:sz w:val="24"/>
          <w:szCs w:val="24"/>
        </w:rPr>
      </w:pPr>
    </w:p>
    <w:p w:rsidR="000F1D9C" w:rsidRPr="00CE3961" w:rsidRDefault="00FB3084" w:rsidP="00E11096">
      <w:pPr>
        <w:numPr>
          <w:ilvl w:val="0"/>
          <w:numId w:val="4"/>
        </w:numPr>
        <w:overflowPunct/>
        <w:autoSpaceDE/>
        <w:autoSpaceDN/>
        <w:adjustRightInd/>
        <w:spacing w:before="120" w:after="0" w:line="276" w:lineRule="auto"/>
        <w:textAlignment w:val="auto"/>
        <w:rPr>
          <w:i/>
          <w:sz w:val="24"/>
          <w:szCs w:val="24"/>
        </w:rPr>
      </w:pPr>
      <w:r>
        <w:rPr>
          <w:sz w:val="24"/>
          <w:szCs w:val="24"/>
        </w:rPr>
        <w:t xml:space="preserve">Dohodnutou </w:t>
      </w:r>
      <w:r w:rsidR="00A27CCD">
        <w:rPr>
          <w:sz w:val="24"/>
          <w:szCs w:val="24"/>
        </w:rPr>
        <w:t xml:space="preserve">kupní </w:t>
      </w:r>
      <w:r>
        <w:rPr>
          <w:sz w:val="24"/>
          <w:szCs w:val="24"/>
        </w:rPr>
        <w:t xml:space="preserve">cenu uhradí </w:t>
      </w:r>
      <w:r w:rsidR="00A27CCD">
        <w:rPr>
          <w:sz w:val="24"/>
          <w:szCs w:val="24"/>
        </w:rPr>
        <w:t>kupující</w:t>
      </w:r>
      <w:r>
        <w:rPr>
          <w:sz w:val="24"/>
          <w:szCs w:val="24"/>
        </w:rPr>
        <w:t xml:space="preserve"> </w:t>
      </w:r>
      <w:r w:rsidR="008C2184">
        <w:rPr>
          <w:sz w:val="24"/>
          <w:szCs w:val="24"/>
        </w:rPr>
        <w:t xml:space="preserve">formou zápočtu na plnění dle </w:t>
      </w:r>
      <w:r w:rsidR="008C2184" w:rsidRPr="00CE3961">
        <w:rPr>
          <w:i/>
          <w:sz w:val="24"/>
          <w:szCs w:val="24"/>
        </w:rPr>
        <w:t xml:space="preserve">Kupní smlouvy č. </w:t>
      </w:r>
      <w:r w:rsidR="0012751C">
        <w:rPr>
          <w:i/>
          <w:sz w:val="24"/>
          <w:szCs w:val="24"/>
        </w:rPr>
        <w:t>5409/01</w:t>
      </w:r>
      <w:r w:rsidR="008C2184" w:rsidRPr="00CE3961">
        <w:rPr>
          <w:i/>
          <w:sz w:val="24"/>
          <w:szCs w:val="24"/>
        </w:rPr>
        <w:t>/2014</w:t>
      </w:r>
      <w:r w:rsidR="009F5577">
        <w:rPr>
          <w:i/>
          <w:sz w:val="24"/>
          <w:szCs w:val="24"/>
        </w:rPr>
        <w:t xml:space="preserve">(příloha č. 3 </w:t>
      </w:r>
      <w:proofErr w:type="gramStart"/>
      <w:r w:rsidR="009F5577">
        <w:rPr>
          <w:i/>
          <w:sz w:val="24"/>
          <w:szCs w:val="24"/>
        </w:rPr>
        <w:t>této</w:t>
      </w:r>
      <w:proofErr w:type="gramEnd"/>
      <w:r w:rsidR="009F5577">
        <w:rPr>
          <w:i/>
          <w:sz w:val="24"/>
          <w:szCs w:val="24"/>
        </w:rPr>
        <w:t xml:space="preserve"> smlouvy)</w:t>
      </w:r>
      <w:r w:rsidR="008C2184" w:rsidRPr="00CE3961">
        <w:rPr>
          <w:i/>
          <w:sz w:val="24"/>
          <w:szCs w:val="24"/>
        </w:rPr>
        <w:t>.</w:t>
      </w:r>
    </w:p>
    <w:p w:rsidR="00F63ECC" w:rsidRDefault="00F63ECC" w:rsidP="00C14B27">
      <w:pPr>
        <w:pStyle w:val="NADPISCENNETUC"/>
        <w:spacing w:after="0"/>
        <w:rPr>
          <w:b/>
          <w:sz w:val="24"/>
        </w:rPr>
      </w:pPr>
    </w:p>
    <w:p w:rsidR="003E4734" w:rsidRPr="003D1B01" w:rsidRDefault="003E4734" w:rsidP="00C14B27">
      <w:pPr>
        <w:pStyle w:val="NADPISCENNETUC"/>
        <w:spacing w:after="0"/>
        <w:rPr>
          <w:b/>
          <w:sz w:val="24"/>
        </w:rPr>
      </w:pPr>
      <w:r w:rsidRPr="001E4901">
        <w:rPr>
          <w:b/>
          <w:sz w:val="24"/>
        </w:rPr>
        <w:t>Článek V</w:t>
      </w:r>
      <w:r w:rsidR="00FF7BCD" w:rsidRPr="001E4901">
        <w:rPr>
          <w:b/>
          <w:sz w:val="24"/>
        </w:rPr>
        <w:t>I</w:t>
      </w:r>
      <w:r w:rsidR="00EC57E9" w:rsidRPr="001E4901">
        <w:rPr>
          <w:b/>
          <w:sz w:val="24"/>
        </w:rPr>
        <w:t>I</w:t>
      </w:r>
      <w:r w:rsidR="007509AE" w:rsidRPr="001E4901">
        <w:rPr>
          <w:b/>
          <w:sz w:val="24"/>
        </w:rPr>
        <w:t>I</w:t>
      </w:r>
      <w:r w:rsidRPr="001E4901">
        <w:rPr>
          <w:b/>
          <w:sz w:val="24"/>
        </w:rPr>
        <w:t>.</w:t>
      </w:r>
      <w:r w:rsidRPr="001E4901">
        <w:rPr>
          <w:b/>
          <w:sz w:val="24"/>
        </w:rPr>
        <w:br/>
      </w:r>
      <w:r w:rsidR="007509AE" w:rsidRPr="003D1B01">
        <w:rPr>
          <w:b/>
          <w:sz w:val="24"/>
          <w:u w:val="single"/>
        </w:rPr>
        <w:t>Odpovědnost za vady</w:t>
      </w:r>
    </w:p>
    <w:p w:rsidR="00296201" w:rsidDel="00E11096" w:rsidRDefault="00296201" w:rsidP="003B4B2D">
      <w:pPr>
        <w:spacing w:before="120" w:after="0" w:line="276" w:lineRule="auto"/>
        <w:rPr>
          <w:del w:id="0" w:author="Zelenková Zuzana" w:date="2014-05-09T10:29:00Z"/>
          <w:sz w:val="24"/>
        </w:rPr>
      </w:pPr>
      <w:r>
        <w:rPr>
          <w:sz w:val="24"/>
        </w:rPr>
        <w:t xml:space="preserve">Kupující se </w:t>
      </w:r>
      <w:r w:rsidR="003B4B2D">
        <w:rPr>
          <w:sz w:val="24"/>
        </w:rPr>
        <w:t>vzdává práva z vadného plnění ve smyslu</w:t>
      </w:r>
      <w:r>
        <w:rPr>
          <w:sz w:val="24"/>
        </w:rPr>
        <w:t xml:space="preserve"> ustanovení § 1916 </w:t>
      </w:r>
      <w:r w:rsidR="003B4B2D">
        <w:rPr>
          <w:sz w:val="24"/>
        </w:rPr>
        <w:t xml:space="preserve">zákoníku a nese riziko změny okolností ve smyslu ustanovení § 1765 zákoníku. </w:t>
      </w:r>
    </w:p>
    <w:p w:rsidR="00E11096" w:rsidRPr="008C38A7" w:rsidRDefault="00E11096" w:rsidP="003B4B2D">
      <w:pPr>
        <w:spacing w:before="120" w:after="0" w:line="276" w:lineRule="auto"/>
        <w:rPr>
          <w:sz w:val="24"/>
        </w:rPr>
      </w:pPr>
    </w:p>
    <w:p w:rsidR="00EC57E9" w:rsidRPr="00056969" w:rsidRDefault="00206DF4" w:rsidP="00F0576A">
      <w:pPr>
        <w:pStyle w:val="NADPISCENNETUC"/>
        <w:spacing w:after="0"/>
        <w:rPr>
          <w:b/>
          <w:sz w:val="24"/>
          <w:szCs w:val="24"/>
          <w:u w:val="single"/>
        </w:rPr>
      </w:pPr>
      <w:r>
        <w:rPr>
          <w:b/>
          <w:sz w:val="24"/>
        </w:rPr>
        <w:lastRenderedPageBreak/>
        <w:t xml:space="preserve">Článek </w:t>
      </w:r>
      <w:proofErr w:type="spellStart"/>
      <w:proofErr w:type="gramStart"/>
      <w:r w:rsidR="007509AE">
        <w:rPr>
          <w:b/>
          <w:sz w:val="24"/>
        </w:rPr>
        <w:t>I</w:t>
      </w:r>
      <w:r w:rsidR="00EC57E9">
        <w:rPr>
          <w:b/>
          <w:sz w:val="24"/>
        </w:rPr>
        <w:t>X</w:t>
      </w:r>
      <w:bookmarkStart w:id="1" w:name="_GoBack"/>
      <w:bookmarkEnd w:id="1"/>
      <w:r w:rsidR="007509AE">
        <w:rPr>
          <w:b/>
          <w:sz w:val="24"/>
        </w:rPr>
        <w:t>.</w:t>
      </w:r>
      <w:del w:id="2" w:author="Zelenková Zuzana" w:date="2014-05-09T10:29:00Z">
        <w:r w:rsidR="007509AE" w:rsidDel="003B4B2D">
          <w:rPr>
            <w:b/>
            <w:sz w:val="24"/>
          </w:rPr>
          <w:br/>
        </w:r>
      </w:del>
      <w:r w:rsidR="00EC57E9" w:rsidRPr="00056969">
        <w:rPr>
          <w:b/>
          <w:sz w:val="24"/>
          <w:szCs w:val="24"/>
          <w:u w:val="single"/>
        </w:rPr>
        <w:t>Odstoupení</w:t>
      </w:r>
      <w:proofErr w:type="spellEnd"/>
      <w:proofErr w:type="gramEnd"/>
      <w:r w:rsidR="00EC57E9" w:rsidRPr="00056969">
        <w:rPr>
          <w:b/>
          <w:sz w:val="24"/>
          <w:szCs w:val="24"/>
          <w:u w:val="single"/>
        </w:rPr>
        <w:t xml:space="preserve"> od smlouvy</w:t>
      </w:r>
    </w:p>
    <w:p w:rsidR="004B6079" w:rsidRPr="004B6079" w:rsidRDefault="00EC57E9" w:rsidP="00D462A3">
      <w:pPr>
        <w:pStyle w:val="AJAKO1"/>
        <w:numPr>
          <w:ilvl w:val="0"/>
          <w:numId w:val="11"/>
        </w:numPr>
        <w:spacing w:after="0" w:line="276" w:lineRule="auto"/>
        <w:ind w:left="426" w:hanging="284"/>
        <w:rPr>
          <w:sz w:val="24"/>
          <w:szCs w:val="24"/>
        </w:rPr>
      </w:pPr>
      <w:r w:rsidRPr="00056969">
        <w:rPr>
          <w:sz w:val="24"/>
          <w:szCs w:val="24"/>
        </w:rPr>
        <w:t xml:space="preserve">Smluvní strany mohou odstoupit od </w:t>
      </w:r>
      <w:r w:rsidR="00BD3C5E">
        <w:rPr>
          <w:sz w:val="24"/>
          <w:szCs w:val="24"/>
        </w:rPr>
        <w:t xml:space="preserve">této </w:t>
      </w:r>
      <w:r w:rsidRPr="00056969">
        <w:rPr>
          <w:sz w:val="24"/>
          <w:szCs w:val="24"/>
        </w:rPr>
        <w:t xml:space="preserve">smlouvy z důvodů stanovených </w:t>
      </w:r>
      <w:r w:rsidR="007E4307">
        <w:rPr>
          <w:sz w:val="24"/>
          <w:szCs w:val="24"/>
        </w:rPr>
        <w:t>zákonem</w:t>
      </w:r>
      <w:r w:rsidR="006627AB">
        <w:rPr>
          <w:sz w:val="24"/>
          <w:szCs w:val="24"/>
        </w:rPr>
        <w:t xml:space="preserve"> nebo touto smlouvou</w:t>
      </w:r>
      <w:r w:rsidRPr="00056969">
        <w:rPr>
          <w:sz w:val="24"/>
          <w:szCs w:val="24"/>
        </w:rPr>
        <w:t>.</w:t>
      </w:r>
    </w:p>
    <w:p w:rsidR="009857B1" w:rsidRPr="001B0AD3" w:rsidRDefault="008C2184" w:rsidP="009857B1">
      <w:pPr>
        <w:pStyle w:val="BODY1"/>
        <w:numPr>
          <w:ilvl w:val="0"/>
          <w:numId w:val="11"/>
        </w:numPr>
        <w:ind w:left="426" w:hanging="284"/>
      </w:pPr>
      <w:r>
        <w:rPr>
          <w:sz w:val="24"/>
          <w:szCs w:val="24"/>
        </w:rPr>
        <w:t>Prodávající</w:t>
      </w:r>
      <w:r w:rsidR="009857B1" w:rsidRPr="001B0AD3">
        <w:rPr>
          <w:sz w:val="24"/>
          <w:szCs w:val="24"/>
        </w:rPr>
        <w:t xml:space="preserve"> je oprávněn od smlouvy odstoupit, pokud </w:t>
      </w:r>
      <w:r>
        <w:rPr>
          <w:sz w:val="24"/>
          <w:szCs w:val="24"/>
        </w:rPr>
        <w:t>kupující</w:t>
      </w:r>
      <w:r w:rsidR="009857B1" w:rsidRPr="001B0AD3">
        <w:rPr>
          <w:sz w:val="24"/>
          <w:szCs w:val="24"/>
        </w:rPr>
        <w:t xml:space="preserve"> poruší jakoukoli svoji povinnost vyplývající z této smlouvy</w:t>
      </w:r>
      <w:r w:rsidR="009857B1">
        <w:rPr>
          <w:sz w:val="24"/>
        </w:rPr>
        <w:t xml:space="preserve">, pokud </w:t>
      </w:r>
      <w:r>
        <w:rPr>
          <w:sz w:val="24"/>
        </w:rPr>
        <w:t>kupující</w:t>
      </w:r>
      <w:r w:rsidR="009857B1">
        <w:rPr>
          <w:sz w:val="24"/>
        </w:rPr>
        <w:t xml:space="preserve"> vstoupí do likvidace nebo je proti němu zahájeno insolvenční řízení.</w:t>
      </w:r>
    </w:p>
    <w:p w:rsidR="003D2DC2" w:rsidRDefault="003D2DC2" w:rsidP="00F22298">
      <w:pPr>
        <w:pStyle w:val="BODY1"/>
        <w:spacing w:before="0" w:after="0"/>
        <w:ind w:left="0"/>
        <w:jc w:val="center"/>
        <w:rPr>
          <w:b/>
          <w:sz w:val="24"/>
        </w:rPr>
      </w:pPr>
    </w:p>
    <w:p w:rsidR="0061575E" w:rsidRDefault="00206DF4" w:rsidP="0061575E">
      <w:pPr>
        <w:pStyle w:val="BODY1"/>
        <w:spacing w:before="0" w:after="0"/>
        <w:ind w:left="0"/>
        <w:jc w:val="center"/>
        <w:rPr>
          <w:b/>
          <w:sz w:val="24"/>
        </w:rPr>
      </w:pPr>
      <w:r w:rsidRPr="0061575E">
        <w:rPr>
          <w:b/>
          <w:sz w:val="24"/>
        </w:rPr>
        <w:t xml:space="preserve">Článek </w:t>
      </w:r>
      <w:r w:rsidR="00056969" w:rsidRPr="0061575E">
        <w:rPr>
          <w:b/>
          <w:sz w:val="24"/>
        </w:rPr>
        <w:t>X.</w:t>
      </w:r>
    </w:p>
    <w:p w:rsidR="0061575E" w:rsidRDefault="00056969" w:rsidP="0061575E">
      <w:pPr>
        <w:pStyle w:val="BODY1"/>
        <w:spacing w:before="0" w:after="0"/>
        <w:ind w:left="0"/>
        <w:jc w:val="center"/>
        <w:rPr>
          <w:b/>
          <w:sz w:val="24"/>
          <w:u w:val="single"/>
        </w:rPr>
      </w:pPr>
      <w:r>
        <w:rPr>
          <w:b/>
          <w:sz w:val="24"/>
          <w:u w:val="single"/>
        </w:rPr>
        <w:t>Zástupci smluvních stran a doručování písemností</w:t>
      </w:r>
    </w:p>
    <w:p w:rsidR="00D0352A" w:rsidRDefault="00D0352A" w:rsidP="00D462A3">
      <w:pPr>
        <w:pStyle w:val="AJAKO1"/>
        <w:numPr>
          <w:ilvl w:val="0"/>
          <w:numId w:val="13"/>
        </w:numPr>
        <w:spacing w:after="0" w:line="276" w:lineRule="auto"/>
        <w:ind w:left="426" w:hanging="284"/>
        <w:rPr>
          <w:sz w:val="24"/>
        </w:rPr>
      </w:pPr>
      <w:r>
        <w:rPr>
          <w:sz w:val="24"/>
        </w:rPr>
        <w:t xml:space="preserve">Ve věcech </w:t>
      </w:r>
      <w:r w:rsidR="0012751C">
        <w:rPr>
          <w:sz w:val="24"/>
        </w:rPr>
        <w:t>technických pro plnění</w:t>
      </w:r>
      <w:r>
        <w:rPr>
          <w:sz w:val="24"/>
        </w:rPr>
        <w:t xml:space="preserve"> této smlouvy je zástupcem a kontaktní osobou na straně kupujícího:</w:t>
      </w:r>
    </w:p>
    <w:p w:rsidR="00942E69" w:rsidRDefault="0012751C" w:rsidP="004770F7">
      <w:pPr>
        <w:pStyle w:val="AJAKO1"/>
        <w:numPr>
          <w:ilvl w:val="0"/>
          <w:numId w:val="26"/>
        </w:numPr>
        <w:spacing w:before="0" w:after="0"/>
        <w:ind w:left="1134" w:hanging="283"/>
        <w:rPr>
          <w:sz w:val="24"/>
        </w:rPr>
      </w:pPr>
      <w:r>
        <w:rPr>
          <w:sz w:val="24"/>
        </w:rPr>
        <w:t>Bc. Petr Vydra, oddělení provozu a správy budov</w:t>
      </w:r>
    </w:p>
    <w:p w:rsidR="00D0352A" w:rsidRDefault="000C109B" w:rsidP="00942E69">
      <w:pPr>
        <w:pStyle w:val="AJAKO1"/>
        <w:spacing w:before="0" w:after="0"/>
        <w:ind w:left="1134" w:firstLine="0"/>
        <w:rPr>
          <w:sz w:val="24"/>
        </w:rPr>
      </w:pPr>
      <w:r>
        <w:rPr>
          <w:sz w:val="24"/>
        </w:rPr>
        <w:t xml:space="preserve">tel. </w:t>
      </w:r>
      <w:r w:rsidRPr="000C109B">
        <w:rPr>
          <w:sz w:val="24"/>
        </w:rPr>
        <w:t>485</w:t>
      </w:r>
      <w:r w:rsidR="0012751C">
        <w:rPr>
          <w:sz w:val="24"/>
        </w:rPr>
        <w:t> </w:t>
      </w:r>
      <w:r w:rsidRPr="000C109B">
        <w:rPr>
          <w:sz w:val="24"/>
        </w:rPr>
        <w:t>2</w:t>
      </w:r>
      <w:r w:rsidR="0012751C">
        <w:rPr>
          <w:sz w:val="24"/>
        </w:rPr>
        <w:t>43 762</w:t>
      </w:r>
      <w:r>
        <w:rPr>
          <w:sz w:val="24"/>
        </w:rPr>
        <w:t xml:space="preserve">, </w:t>
      </w:r>
      <w:r w:rsidR="0012751C">
        <w:rPr>
          <w:sz w:val="24"/>
        </w:rPr>
        <w:t>vydra.petr</w:t>
      </w:r>
      <w:r w:rsidRPr="000C109B">
        <w:rPr>
          <w:sz w:val="24"/>
        </w:rPr>
        <w:t>@</w:t>
      </w:r>
      <w:r w:rsidR="0012751C">
        <w:rPr>
          <w:sz w:val="24"/>
        </w:rPr>
        <w:t>magistrat.liberec.cz</w:t>
      </w:r>
    </w:p>
    <w:p w:rsidR="00D0352A" w:rsidRDefault="00D0352A" w:rsidP="00D462A3">
      <w:pPr>
        <w:pStyle w:val="AJAKO1"/>
        <w:numPr>
          <w:ilvl w:val="0"/>
          <w:numId w:val="13"/>
        </w:numPr>
        <w:spacing w:after="0" w:line="276" w:lineRule="auto"/>
        <w:ind w:left="426" w:hanging="284"/>
        <w:rPr>
          <w:sz w:val="24"/>
        </w:rPr>
      </w:pPr>
      <w:r w:rsidRPr="00063C65">
        <w:rPr>
          <w:sz w:val="24"/>
        </w:rPr>
        <w:t xml:space="preserve">Ve věcech plnění této smlouvy je zástupcem </w:t>
      </w:r>
      <w:r>
        <w:rPr>
          <w:sz w:val="24"/>
        </w:rPr>
        <w:t xml:space="preserve">a kontaktní osobou </w:t>
      </w:r>
      <w:r w:rsidRPr="00063C65">
        <w:rPr>
          <w:sz w:val="24"/>
        </w:rPr>
        <w:t xml:space="preserve">na straně </w:t>
      </w:r>
      <w:r>
        <w:rPr>
          <w:sz w:val="24"/>
        </w:rPr>
        <w:t>prodávajícího</w:t>
      </w:r>
      <w:r w:rsidRPr="00063C65">
        <w:rPr>
          <w:sz w:val="24"/>
        </w:rPr>
        <w:t>:</w:t>
      </w:r>
    </w:p>
    <w:p w:rsidR="00D0352A" w:rsidRPr="00F63ECC" w:rsidRDefault="00D0352A" w:rsidP="00F63ECC">
      <w:pPr>
        <w:pStyle w:val="AJAKO1"/>
        <w:numPr>
          <w:ilvl w:val="0"/>
          <w:numId w:val="26"/>
        </w:numPr>
        <w:spacing w:before="0" w:after="0"/>
        <w:ind w:left="1134" w:hanging="283"/>
        <w:rPr>
          <w:sz w:val="24"/>
          <w:highlight w:val="yellow"/>
        </w:rPr>
      </w:pPr>
      <w:r w:rsidRPr="00F63ECC">
        <w:rPr>
          <w:sz w:val="24"/>
          <w:highlight w:val="yellow"/>
        </w:rPr>
        <w:t>……………..</w:t>
      </w:r>
    </w:p>
    <w:p w:rsidR="00063FD4" w:rsidRPr="00F63ECC" w:rsidRDefault="00D0352A" w:rsidP="00F63ECC">
      <w:pPr>
        <w:pStyle w:val="AJAKO1"/>
        <w:numPr>
          <w:ilvl w:val="0"/>
          <w:numId w:val="26"/>
        </w:numPr>
        <w:spacing w:before="0" w:after="0"/>
        <w:ind w:left="1134" w:hanging="283"/>
        <w:rPr>
          <w:sz w:val="24"/>
          <w:highlight w:val="yellow"/>
        </w:rPr>
      </w:pPr>
      <w:r w:rsidRPr="00F63ECC">
        <w:rPr>
          <w:sz w:val="24"/>
          <w:highlight w:val="yellow"/>
        </w:rPr>
        <w:t>……………..</w:t>
      </w:r>
    </w:p>
    <w:p w:rsidR="005A15A7" w:rsidRPr="00A01314" w:rsidRDefault="005A15A7" w:rsidP="00D462A3">
      <w:pPr>
        <w:numPr>
          <w:ilvl w:val="0"/>
          <w:numId w:val="13"/>
        </w:numPr>
        <w:overflowPunct/>
        <w:autoSpaceDE/>
        <w:autoSpaceDN/>
        <w:adjustRightInd/>
        <w:spacing w:before="120" w:after="0" w:line="276" w:lineRule="auto"/>
        <w:ind w:left="426" w:hanging="284"/>
        <w:textAlignment w:val="auto"/>
        <w:rPr>
          <w:i/>
          <w:sz w:val="24"/>
          <w:szCs w:val="24"/>
        </w:rPr>
      </w:pPr>
      <w:r>
        <w:rPr>
          <w:sz w:val="24"/>
          <w:szCs w:val="24"/>
        </w:rPr>
        <w:t xml:space="preserve">Určení zástupci smluvních stran jednají za smluvní strany ve všech věcech souvisejících s plněním této smlouvy, zejména podepisují zápisy z jednání smluvních stran a </w:t>
      </w:r>
      <w:r w:rsidR="002603D8">
        <w:rPr>
          <w:sz w:val="24"/>
        </w:rPr>
        <w:t>předávací protokol</w:t>
      </w:r>
      <w:r>
        <w:rPr>
          <w:sz w:val="24"/>
          <w:szCs w:val="24"/>
        </w:rPr>
        <w:t xml:space="preserve">. Určený zástupce </w:t>
      </w:r>
      <w:r w:rsidR="00C1253B">
        <w:rPr>
          <w:sz w:val="24"/>
          <w:szCs w:val="24"/>
        </w:rPr>
        <w:t>kupujícího</w:t>
      </w:r>
      <w:r>
        <w:rPr>
          <w:sz w:val="24"/>
          <w:szCs w:val="24"/>
        </w:rPr>
        <w:t xml:space="preserve"> </w:t>
      </w:r>
      <w:r w:rsidR="00C1253B">
        <w:rPr>
          <w:sz w:val="24"/>
          <w:szCs w:val="24"/>
        </w:rPr>
        <w:t xml:space="preserve">je </w:t>
      </w:r>
      <w:r>
        <w:rPr>
          <w:sz w:val="24"/>
          <w:szCs w:val="24"/>
        </w:rPr>
        <w:t xml:space="preserve">též </w:t>
      </w:r>
      <w:r w:rsidRPr="00A349FB">
        <w:rPr>
          <w:sz w:val="24"/>
          <w:szCs w:val="24"/>
        </w:rPr>
        <w:t xml:space="preserve">oprávněn </w:t>
      </w:r>
      <w:r>
        <w:rPr>
          <w:sz w:val="24"/>
          <w:szCs w:val="24"/>
        </w:rPr>
        <w:t>oznamovat</w:t>
      </w:r>
      <w:r w:rsidRPr="00A349FB">
        <w:rPr>
          <w:sz w:val="24"/>
          <w:szCs w:val="24"/>
        </w:rPr>
        <w:t xml:space="preserve"> </w:t>
      </w:r>
      <w:r>
        <w:rPr>
          <w:sz w:val="24"/>
          <w:szCs w:val="24"/>
        </w:rPr>
        <w:t xml:space="preserve">za </w:t>
      </w:r>
      <w:r w:rsidR="00C1253B">
        <w:rPr>
          <w:sz w:val="24"/>
          <w:szCs w:val="24"/>
        </w:rPr>
        <w:t xml:space="preserve">kupujícího </w:t>
      </w:r>
      <w:r w:rsidRPr="00A349FB">
        <w:rPr>
          <w:sz w:val="24"/>
          <w:szCs w:val="24"/>
        </w:rPr>
        <w:t xml:space="preserve">vady </w:t>
      </w:r>
      <w:r w:rsidR="00C1253B">
        <w:rPr>
          <w:sz w:val="24"/>
          <w:szCs w:val="24"/>
        </w:rPr>
        <w:t>zboží</w:t>
      </w:r>
      <w:r>
        <w:rPr>
          <w:sz w:val="24"/>
          <w:szCs w:val="24"/>
        </w:rPr>
        <w:t xml:space="preserve"> a činit další oznámení, žádosti či jiné úkony podle této smlouvy</w:t>
      </w:r>
      <w:r w:rsidRPr="00A349FB">
        <w:rPr>
          <w:sz w:val="24"/>
          <w:szCs w:val="24"/>
        </w:rPr>
        <w:t>.</w:t>
      </w:r>
      <w:r w:rsidRPr="00A01314">
        <w:rPr>
          <w:i/>
          <w:sz w:val="24"/>
          <w:szCs w:val="24"/>
        </w:rPr>
        <w:t xml:space="preserve"> </w:t>
      </w:r>
    </w:p>
    <w:p w:rsidR="005A15A7" w:rsidRDefault="005A15A7" w:rsidP="00D462A3">
      <w:pPr>
        <w:numPr>
          <w:ilvl w:val="0"/>
          <w:numId w:val="13"/>
        </w:numPr>
        <w:overflowPunct/>
        <w:autoSpaceDE/>
        <w:autoSpaceDN/>
        <w:adjustRightInd/>
        <w:spacing w:before="120" w:after="0" w:line="276" w:lineRule="auto"/>
        <w:ind w:left="426" w:hanging="284"/>
        <w:textAlignment w:val="auto"/>
        <w:rPr>
          <w:sz w:val="24"/>
          <w:szCs w:val="24"/>
        </w:rPr>
      </w:pPr>
      <w:r>
        <w:rPr>
          <w:sz w:val="24"/>
          <w:szCs w:val="24"/>
        </w:rPr>
        <w:t>Změna určení výše uvedených zástupců smluvních stran nevyžaduje změnu této smlouvy. Smluvní strana, o jejíhož zástupce jde, je však povinna takovou změnu bez zbytečného odkladu písemně sdělit druhé smluvní straně.</w:t>
      </w:r>
    </w:p>
    <w:p w:rsidR="005A15A7" w:rsidRPr="004D1EE4" w:rsidRDefault="005A15A7" w:rsidP="00D462A3">
      <w:pPr>
        <w:numPr>
          <w:ilvl w:val="0"/>
          <w:numId w:val="13"/>
        </w:numPr>
        <w:overflowPunct/>
        <w:autoSpaceDE/>
        <w:autoSpaceDN/>
        <w:adjustRightInd/>
        <w:spacing w:before="120" w:after="0" w:line="276" w:lineRule="auto"/>
        <w:ind w:left="426" w:hanging="284"/>
        <w:textAlignment w:val="auto"/>
        <w:rPr>
          <w:sz w:val="24"/>
          <w:szCs w:val="24"/>
        </w:rPr>
      </w:pPr>
      <w:r w:rsidRPr="004D1EE4">
        <w:rPr>
          <w:sz w:val="24"/>
          <w:szCs w:val="24"/>
        </w:rPr>
        <w:t>Kromě jiných způsobů komunikace dohodnutých mezi stranami se za účinné považují osobní doručování, doručování doporučenou poštou, datovou schránkou</w:t>
      </w:r>
      <w:r>
        <w:rPr>
          <w:sz w:val="24"/>
          <w:szCs w:val="24"/>
        </w:rPr>
        <w:t>, faxem</w:t>
      </w:r>
      <w:r w:rsidRPr="004D1EE4">
        <w:rPr>
          <w:sz w:val="24"/>
          <w:szCs w:val="24"/>
        </w:rPr>
        <w:t xml:space="preserve"> či elektronickou poštou. Pro doručování platí kontaktní údaje smluvních stran a jejích zástupců uvedené v této smlouvě nebo kontaktní údaje, které si smluvní strany po uzavření této smlouvy písemně oznámily.</w:t>
      </w:r>
    </w:p>
    <w:p w:rsidR="00056969" w:rsidRPr="00DC3905" w:rsidRDefault="005A15A7" w:rsidP="00D462A3">
      <w:pPr>
        <w:pStyle w:val="AJAKO1"/>
        <w:numPr>
          <w:ilvl w:val="0"/>
          <w:numId w:val="13"/>
        </w:numPr>
        <w:spacing w:after="0" w:line="276" w:lineRule="auto"/>
        <w:ind w:left="426" w:hanging="284"/>
        <w:rPr>
          <w:sz w:val="24"/>
        </w:rPr>
      </w:pPr>
      <w:r w:rsidRPr="00276A9B">
        <w:rPr>
          <w:sz w:val="24"/>
          <w:szCs w:val="24"/>
        </w:rPr>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rsidR="00063FD4" w:rsidRDefault="00063FD4" w:rsidP="00526377">
      <w:pPr>
        <w:overflowPunct/>
        <w:autoSpaceDE/>
        <w:autoSpaceDN/>
        <w:adjustRightInd/>
        <w:spacing w:before="0" w:after="0"/>
        <w:textAlignment w:val="auto"/>
        <w:rPr>
          <w:sz w:val="24"/>
          <w:szCs w:val="24"/>
        </w:rPr>
      </w:pPr>
    </w:p>
    <w:p w:rsidR="00526377" w:rsidRDefault="00526377" w:rsidP="00063FD4">
      <w:pPr>
        <w:overflowPunct/>
        <w:autoSpaceDE/>
        <w:autoSpaceDN/>
        <w:adjustRightInd/>
        <w:spacing w:before="0" w:after="0"/>
        <w:jc w:val="center"/>
        <w:textAlignment w:val="auto"/>
        <w:rPr>
          <w:b/>
          <w:sz w:val="24"/>
          <w:szCs w:val="24"/>
        </w:rPr>
      </w:pPr>
    </w:p>
    <w:p w:rsidR="00CD6F66" w:rsidRPr="00CD6F66" w:rsidRDefault="00CD6F66" w:rsidP="00063FD4">
      <w:pPr>
        <w:overflowPunct/>
        <w:autoSpaceDE/>
        <w:autoSpaceDN/>
        <w:adjustRightInd/>
        <w:spacing w:before="0" w:after="0"/>
        <w:jc w:val="center"/>
        <w:textAlignment w:val="auto"/>
        <w:rPr>
          <w:b/>
          <w:sz w:val="24"/>
          <w:szCs w:val="24"/>
        </w:rPr>
      </w:pPr>
      <w:r w:rsidRPr="00CD6F66">
        <w:rPr>
          <w:b/>
          <w:sz w:val="24"/>
          <w:szCs w:val="24"/>
        </w:rPr>
        <w:t>Článek XI.</w:t>
      </w:r>
    </w:p>
    <w:p w:rsidR="00CD6F66" w:rsidRDefault="00CD6F66" w:rsidP="002562DA">
      <w:pPr>
        <w:overflowPunct/>
        <w:autoSpaceDE/>
        <w:autoSpaceDN/>
        <w:adjustRightInd/>
        <w:spacing w:before="0" w:after="0"/>
        <w:jc w:val="center"/>
        <w:textAlignment w:val="auto"/>
        <w:rPr>
          <w:sz w:val="24"/>
          <w:szCs w:val="24"/>
        </w:rPr>
      </w:pPr>
      <w:r w:rsidRPr="00CD6F66">
        <w:rPr>
          <w:b/>
          <w:sz w:val="24"/>
          <w:szCs w:val="24"/>
          <w:u w:val="single"/>
        </w:rPr>
        <w:t>Zveřejnění smlouvy</w:t>
      </w:r>
      <w:r w:rsidR="00526377">
        <w:rPr>
          <w:b/>
          <w:sz w:val="24"/>
          <w:szCs w:val="24"/>
          <w:u w:val="single"/>
        </w:rPr>
        <w:t xml:space="preserve"> a obchodní tajemství</w:t>
      </w:r>
    </w:p>
    <w:p w:rsidR="00526377" w:rsidRDefault="002C1275" w:rsidP="00D462A3">
      <w:pPr>
        <w:pStyle w:val="Odstavecseseznamem"/>
        <w:widowControl w:val="0"/>
        <w:numPr>
          <w:ilvl w:val="0"/>
          <w:numId w:val="15"/>
        </w:numPr>
        <w:spacing w:before="120" w:line="276" w:lineRule="auto"/>
        <w:ind w:left="426" w:hanging="284"/>
        <w:contextualSpacing w:val="0"/>
        <w:rPr>
          <w:rFonts w:ascii="Times New Roman" w:hAnsi="Times New Roman"/>
          <w:sz w:val="24"/>
          <w:szCs w:val="24"/>
        </w:rPr>
      </w:pPr>
      <w:r>
        <w:rPr>
          <w:rFonts w:ascii="Times New Roman" w:hAnsi="Times New Roman"/>
          <w:sz w:val="24"/>
          <w:szCs w:val="24"/>
        </w:rPr>
        <w:t xml:space="preserve">Smluvní strany souhlasí, že tato smlouva může být zveřejněna na webových stránkách </w:t>
      </w:r>
      <w:r w:rsidR="00241BAE">
        <w:rPr>
          <w:rFonts w:ascii="Times New Roman" w:hAnsi="Times New Roman"/>
          <w:sz w:val="24"/>
          <w:szCs w:val="24"/>
        </w:rPr>
        <w:t>s</w:t>
      </w:r>
      <w:r>
        <w:rPr>
          <w:rFonts w:ascii="Times New Roman" w:hAnsi="Times New Roman"/>
          <w:sz w:val="24"/>
          <w:szCs w:val="24"/>
        </w:rPr>
        <w:t xml:space="preserve">tatutárního města  </w:t>
      </w:r>
      <w:proofErr w:type="gramStart"/>
      <w:r>
        <w:rPr>
          <w:rFonts w:ascii="Times New Roman" w:hAnsi="Times New Roman"/>
          <w:sz w:val="24"/>
          <w:szCs w:val="24"/>
        </w:rPr>
        <w:t xml:space="preserve">Liberec ( </w:t>
      </w:r>
      <w:hyperlink r:id="rId9" w:history="1">
        <w:r w:rsidRPr="005D534A">
          <w:rPr>
            <w:rStyle w:val="Hypertextovodkaz"/>
            <w:rFonts w:ascii="Times New Roman" w:hAnsi="Times New Roman"/>
            <w:sz w:val="24"/>
            <w:szCs w:val="24"/>
          </w:rPr>
          <w:t>www</w:t>
        </w:r>
        <w:proofErr w:type="gramEnd"/>
        <w:r w:rsidRPr="005D534A">
          <w:rPr>
            <w:rStyle w:val="Hypertextovodkaz"/>
            <w:rFonts w:ascii="Times New Roman" w:hAnsi="Times New Roman"/>
            <w:sz w:val="24"/>
            <w:szCs w:val="24"/>
          </w:rPr>
          <w:t>.liberec.cz</w:t>
        </w:r>
      </w:hyperlink>
      <w:r>
        <w:rPr>
          <w:rFonts w:ascii="Times New Roman" w:hAnsi="Times New Roman"/>
          <w:sz w:val="24"/>
          <w:szCs w:val="24"/>
        </w:rPr>
        <w:t xml:space="preserve"> ), s výjimkou osobních údajů fyzických osob uvedených v této smlouvě.</w:t>
      </w:r>
    </w:p>
    <w:p w:rsidR="00AA489C" w:rsidRDefault="008C2184" w:rsidP="00D462A3">
      <w:pPr>
        <w:pStyle w:val="Odstavecseseznamem"/>
        <w:widowControl w:val="0"/>
        <w:numPr>
          <w:ilvl w:val="0"/>
          <w:numId w:val="15"/>
        </w:numPr>
        <w:spacing w:before="120" w:line="276" w:lineRule="auto"/>
        <w:ind w:left="426" w:hanging="284"/>
        <w:contextualSpacing w:val="0"/>
        <w:rPr>
          <w:rFonts w:ascii="Times New Roman" w:hAnsi="Times New Roman"/>
          <w:sz w:val="24"/>
          <w:szCs w:val="24"/>
        </w:rPr>
      </w:pPr>
      <w:r>
        <w:rPr>
          <w:rFonts w:ascii="Times New Roman" w:hAnsi="Times New Roman"/>
          <w:sz w:val="24"/>
          <w:szCs w:val="24"/>
        </w:rPr>
        <w:t>Kupující</w:t>
      </w:r>
      <w:r w:rsidRPr="00004B96">
        <w:rPr>
          <w:rFonts w:ascii="Times New Roman" w:hAnsi="Times New Roman"/>
          <w:sz w:val="24"/>
          <w:szCs w:val="24"/>
        </w:rPr>
        <w:t xml:space="preserve"> </w:t>
      </w:r>
      <w:r w:rsidR="00526377" w:rsidRPr="00004B96">
        <w:rPr>
          <w:rFonts w:ascii="Times New Roman" w:hAnsi="Times New Roman"/>
          <w:sz w:val="24"/>
          <w:szCs w:val="24"/>
        </w:rPr>
        <w:t>prohlašuje, že skutečnosti uvedené v této smlouvě nepovažuje za obchodní tajemství a uděluje svolení k jejich užití a zveřejnění bez stanovení jakýchkoliv dalších podmínek.</w:t>
      </w:r>
      <w:r w:rsidR="00AA489C" w:rsidRPr="005A7AE2">
        <w:rPr>
          <w:rFonts w:ascii="Times New Roman" w:hAnsi="Times New Roman"/>
          <w:sz w:val="24"/>
          <w:szCs w:val="24"/>
        </w:rPr>
        <w:t xml:space="preserve"> </w:t>
      </w:r>
    </w:p>
    <w:p w:rsidR="009E173D" w:rsidRDefault="009E173D" w:rsidP="00432566">
      <w:pPr>
        <w:pStyle w:val="NADPISCENNETUC"/>
        <w:spacing w:before="0" w:after="0"/>
        <w:jc w:val="both"/>
        <w:rPr>
          <w:b/>
          <w:sz w:val="24"/>
        </w:rPr>
      </w:pPr>
    </w:p>
    <w:p w:rsidR="003E4734" w:rsidRDefault="00056969" w:rsidP="00AB7020">
      <w:pPr>
        <w:pStyle w:val="NADPISCENNETUC"/>
        <w:rPr>
          <w:b/>
          <w:sz w:val="24"/>
        </w:rPr>
      </w:pPr>
      <w:r>
        <w:rPr>
          <w:b/>
          <w:sz w:val="24"/>
        </w:rPr>
        <w:t>Článek XI</w:t>
      </w:r>
      <w:r w:rsidR="00070081">
        <w:rPr>
          <w:b/>
          <w:sz w:val="24"/>
        </w:rPr>
        <w:t>I</w:t>
      </w:r>
      <w:r w:rsidR="003E4734" w:rsidRPr="00D1001C">
        <w:rPr>
          <w:b/>
          <w:sz w:val="24"/>
        </w:rPr>
        <w:t>.</w:t>
      </w:r>
      <w:r w:rsidR="003E4734">
        <w:rPr>
          <w:b/>
          <w:sz w:val="24"/>
        </w:rPr>
        <w:br/>
      </w:r>
      <w:r w:rsidR="003E4734" w:rsidRPr="00056969">
        <w:rPr>
          <w:b/>
          <w:sz w:val="24"/>
          <w:u w:val="single"/>
        </w:rPr>
        <w:t>Závěrečná ustanovení</w:t>
      </w:r>
    </w:p>
    <w:p w:rsidR="00D43B80" w:rsidRDefault="00D43B80" w:rsidP="00D462A3">
      <w:pPr>
        <w:numPr>
          <w:ilvl w:val="0"/>
          <w:numId w:val="6"/>
        </w:numPr>
        <w:tabs>
          <w:tab w:val="left" w:pos="113"/>
          <w:tab w:val="num" w:pos="397"/>
        </w:tabs>
        <w:spacing w:before="120" w:after="0" w:line="276" w:lineRule="auto"/>
        <w:rPr>
          <w:sz w:val="24"/>
        </w:rPr>
      </w:pPr>
      <w:r w:rsidRPr="00F037BD">
        <w:rPr>
          <w:sz w:val="24"/>
        </w:rPr>
        <w:t xml:space="preserve">Není-li v této smlouvě ujednáno jinak, vztahuje se na vztahy z ní vyplývající </w:t>
      </w:r>
      <w:r w:rsidR="00241BAE">
        <w:rPr>
          <w:sz w:val="24"/>
        </w:rPr>
        <w:t xml:space="preserve">občanský </w:t>
      </w:r>
      <w:r w:rsidRPr="00F037BD">
        <w:rPr>
          <w:sz w:val="24"/>
        </w:rPr>
        <w:t>zákoník</w:t>
      </w:r>
      <w:r w:rsidR="00241BAE">
        <w:rPr>
          <w:sz w:val="24"/>
        </w:rPr>
        <w:t xml:space="preserve">, ve znění pozdějších předpisů. </w:t>
      </w:r>
    </w:p>
    <w:p w:rsidR="00B14BBF" w:rsidRDefault="00B14BBF" w:rsidP="00D462A3">
      <w:pPr>
        <w:numPr>
          <w:ilvl w:val="0"/>
          <w:numId w:val="6"/>
        </w:numPr>
        <w:tabs>
          <w:tab w:val="left" w:pos="113"/>
          <w:tab w:val="num" w:pos="397"/>
        </w:tabs>
        <w:spacing w:before="120" w:after="0" w:line="276" w:lineRule="auto"/>
        <w:rPr>
          <w:sz w:val="24"/>
        </w:rPr>
      </w:pPr>
      <w:r>
        <w:rPr>
          <w:sz w:val="24"/>
        </w:rPr>
        <w:t xml:space="preserve">Tuto smlouvu je možno měnit pouze písemně na základě vzestupně číslovaných dodatků a to prostřednictvím osob oprávněných k uzavření této smlouvy. </w:t>
      </w:r>
    </w:p>
    <w:p w:rsidR="00B14BBF" w:rsidRPr="00C57023" w:rsidRDefault="00B14BBF" w:rsidP="00D462A3">
      <w:pPr>
        <w:numPr>
          <w:ilvl w:val="0"/>
          <w:numId w:val="6"/>
        </w:numPr>
        <w:tabs>
          <w:tab w:val="left" w:pos="113"/>
          <w:tab w:val="num" w:pos="397"/>
        </w:tabs>
        <w:spacing w:before="120" w:after="0" w:line="276" w:lineRule="auto"/>
        <w:rPr>
          <w:sz w:val="24"/>
        </w:rPr>
      </w:pPr>
      <w:r w:rsidRPr="00C57023">
        <w:rPr>
          <w:sz w:val="24"/>
        </w:rPr>
        <w:t>Nedílnou součástí této smlouvy jsou tyto přílohy:</w:t>
      </w:r>
    </w:p>
    <w:p w:rsidR="00370E44" w:rsidRDefault="0008130C" w:rsidP="00E11096">
      <w:pPr>
        <w:spacing w:before="120" w:after="0" w:line="276" w:lineRule="auto"/>
        <w:ind w:left="113"/>
        <w:rPr>
          <w:sz w:val="24"/>
        </w:rPr>
      </w:pPr>
      <w:r>
        <w:rPr>
          <w:sz w:val="24"/>
        </w:rPr>
        <w:t xml:space="preserve">1) </w:t>
      </w:r>
      <w:r w:rsidR="00370E44">
        <w:rPr>
          <w:sz w:val="24"/>
        </w:rPr>
        <w:t>Specifikace automobil</w:t>
      </w:r>
      <w:r w:rsidR="00C57023">
        <w:rPr>
          <w:sz w:val="24"/>
        </w:rPr>
        <w:t>ů</w:t>
      </w:r>
      <w:r w:rsidR="00370E44">
        <w:rPr>
          <w:sz w:val="24"/>
        </w:rPr>
        <w:t xml:space="preserve"> tvořících protiúčet</w:t>
      </w:r>
    </w:p>
    <w:p w:rsidR="00B14BBF" w:rsidRDefault="0008130C" w:rsidP="00E11096">
      <w:pPr>
        <w:spacing w:before="120" w:after="0" w:line="276" w:lineRule="auto"/>
        <w:ind w:left="113"/>
        <w:rPr>
          <w:sz w:val="24"/>
        </w:rPr>
      </w:pPr>
      <w:r>
        <w:rPr>
          <w:sz w:val="24"/>
        </w:rPr>
        <w:t xml:space="preserve">2) </w:t>
      </w:r>
      <w:r w:rsidR="00370E44">
        <w:rPr>
          <w:sz w:val="24"/>
        </w:rPr>
        <w:t>Podrobný rozpis kupní ceny</w:t>
      </w:r>
      <w:r w:rsidR="008C2184">
        <w:rPr>
          <w:sz w:val="24"/>
        </w:rPr>
        <w:t>.</w:t>
      </w:r>
    </w:p>
    <w:p w:rsidR="0008130C" w:rsidRPr="00C57023" w:rsidRDefault="0008130C" w:rsidP="00E11096">
      <w:pPr>
        <w:spacing w:before="120" w:after="0" w:line="276" w:lineRule="auto"/>
        <w:ind w:left="113"/>
        <w:rPr>
          <w:sz w:val="24"/>
        </w:rPr>
      </w:pPr>
      <w:r>
        <w:rPr>
          <w:sz w:val="24"/>
        </w:rPr>
        <w:t>3) Kupní smlouva č. 5409/01/2014</w:t>
      </w:r>
    </w:p>
    <w:p w:rsidR="00B14BBF" w:rsidRDefault="00B14BBF" w:rsidP="00D462A3">
      <w:pPr>
        <w:pStyle w:val="Zkladntext"/>
        <w:numPr>
          <w:ilvl w:val="0"/>
          <w:numId w:val="6"/>
        </w:numPr>
        <w:tabs>
          <w:tab w:val="left" w:pos="113"/>
          <w:tab w:val="num" w:pos="397"/>
        </w:tabs>
        <w:overflowPunct w:val="0"/>
        <w:autoSpaceDE w:val="0"/>
        <w:autoSpaceDN w:val="0"/>
        <w:adjustRightInd w:val="0"/>
        <w:spacing w:before="120" w:line="276" w:lineRule="auto"/>
        <w:jc w:val="both"/>
        <w:textAlignment w:val="baseline"/>
      </w:pPr>
      <w:r>
        <w:t>Ta</w:t>
      </w:r>
      <w:r w:rsidR="00D43B80">
        <w:t>to smlouva je vyhotovena ve třech</w:t>
      </w:r>
      <w:r>
        <w:t xml:space="preserve"> </w:t>
      </w:r>
      <w:r w:rsidR="001E341B">
        <w:t>vyhotoveních</w:t>
      </w:r>
      <w:r>
        <w:t xml:space="preserve">, které mají platnost a závaznost originálu. </w:t>
      </w:r>
      <w:r w:rsidR="009A23EB">
        <w:t>Prodávající</w:t>
      </w:r>
      <w:r w:rsidR="00D43B80">
        <w:t xml:space="preserve"> obdrží dvě vyhotovení a jedno</w:t>
      </w:r>
      <w:r>
        <w:t xml:space="preserve"> vyhotovení obdrží </w:t>
      </w:r>
      <w:r w:rsidR="009A23EB">
        <w:t>kupující</w:t>
      </w:r>
      <w:r>
        <w:t>.</w:t>
      </w:r>
    </w:p>
    <w:p w:rsidR="00B14BBF" w:rsidRDefault="00B14BBF" w:rsidP="00D462A3">
      <w:pPr>
        <w:numPr>
          <w:ilvl w:val="0"/>
          <w:numId w:val="6"/>
        </w:numPr>
        <w:tabs>
          <w:tab w:val="left" w:pos="113"/>
          <w:tab w:val="num" w:pos="397"/>
        </w:tabs>
        <w:spacing w:before="120" w:after="0" w:line="276" w:lineRule="auto"/>
        <w:rPr>
          <w:sz w:val="24"/>
        </w:rPr>
      </w:pPr>
      <w:r>
        <w:rPr>
          <w:sz w:val="24"/>
        </w:rPr>
        <w:t xml:space="preserve">Smluvní strany prohlašují, že souhlasí s textem této smlouvy a že ji uzavřely na základě svobodné </w:t>
      </w:r>
      <w:r w:rsidR="00A55B96">
        <w:rPr>
          <w:sz w:val="24"/>
        </w:rPr>
        <w:t xml:space="preserve">a vážné </w:t>
      </w:r>
      <w:r>
        <w:rPr>
          <w:sz w:val="24"/>
        </w:rPr>
        <w:t>vůle.</w:t>
      </w:r>
    </w:p>
    <w:p w:rsidR="002D607F" w:rsidRPr="00942E69" w:rsidRDefault="00502728" w:rsidP="00D462A3">
      <w:pPr>
        <w:numPr>
          <w:ilvl w:val="0"/>
          <w:numId w:val="6"/>
        </w:numPr>
        <w:tabs>
          <w:tab w:val="left" w:pos="113"/>
          <w:tab w:val="num" w:pos="397"/>
        </w:tabs>
        <w:spacing w:before="120" w:after="0" w:line="276" w:lineRule="auto"/>
        <w:rPr>
          <w:sz w:val="24"/>
        </w:rPr>
      </w:pPr>
      <w:r w:rsidRPr="00942E69">
        <w:rPr>
          <w:sz w:val="24"/>
        </w:rPr>
        <w:t xml:space="preserve">Smlouva byla schválena usnesením Rady </w:t>
      </w:r>
      <w:r w:rsidR="004B1AF3">
        <w:rPr>
          <w:sz w:val="24"/>
        </w:rPr>
        <w:t>města Liberce</w:t>
      </w:r>
      <w:r w:rsidRPr="00942E69">
        <w:rPr>
          <w:sz w:val="24"/>
        </w:rPr>
        <w:t xml:space="preserve"> č. </w:t>
      </w:r>
      <w:proofErr w:type="gramStart"/>
      <w:r w:rsidRPr="00942E69">
        <w:rPr>
          <w:sz w:val="24"/>
        </w:rPr>
        <w:t>….. ze</w:t>
      </w:r>
      <w:proofErr w:type="gramEnd"/>
      <w:r w:rsidRPr="00942E69">
        <w:rPr>
          <w:sz w:val="24"/>
        </w:rPr>
        <w:t xml:space="preserve"> dne….</w:t>
      </w:r>
    </w:p>
    <w:p w:rsidR="00B14BBF" w:rsidRDefault="00B14BBF" w:rsidP="002D607F">
      <w:pPr>
        <w:tabs>
          <w:tab w:val="left" w:pos="5940"/>
        </w:tabs>
        <w:spacing w:before="120"/>
        <w:rPr>
          <w:sz w:val="24"/>
        </w:rPr>
      </w:pPr>
    </w:p>
    <w:p w:rsidR="00CB3CC7" w:rsidRDefault="00CB3CC7" w:rsidP="00CB3CC7">
      <w:pPr>
        <w:tabs>
          <w:tab w:val="left" w:pos="5529"/>
        </w:tabs>
        <w:spacing w:before="120"/>
        <w:rPr>
          <w:sz w:val="24"/>
        </w:rPr>
      </w:pPr>
      <w:r>
        <w:rPr>
          <w:sz w:val="24"/>
        </w:rPr>
        <w:t>V </w:t>
      </w:r>
      <w:r w:rsidR="004B1AF3">
        <w:rPr>
          <w:sz w:val="24"/>
        </w:rPr>
        <w:t xml:space="preserve">   …………</w:t>
      </w:r>
      <w:proofErr w:type="gramStart"/>
      <w:r w:rsidR="004B1AF3">
        <w:rPr>
          <w:sz w:val="24"/>
        </w:rPr>
        <w:t>…..dne</w:t>
      </w:r>
      <w:proofErr w:type="gramEnd"/>
      <w:r w:rsidR="004B1AF3">
        <w:rPr>
          <w:sz w:val="24"/>
        </w:rPr>
        <w:t xml:space="preserve">                                                       V Liberci dne</w:t>
      </w:r>
    </w:p>
    <w:p w:rsidR="00CB3CC7" w:rsidRDefault="00CB3CC7" w:rsidP="00CB3CC7">
      <w:pPr>
        <w:tabs>
          <w:tab w:val="left" w:pos="6660"/>
        </w:tabs>
        <w:spacing w:before="120"/>
        <w:rPr>
          <w:sz w:val="24"/>
          <w:u w:val="single"/>
        </w:rPr>
      </w:pPr>
    </w:p>
    <w:p w:rsidR="00CB3CC7" w:rsidRDefault="00CB3CC7" w:rsidP="00CB3CC7">
      <w:pPr>
        <w:tabs>
          <w:tab w:val="left" w:pos="5940"/>
        </w:tabs>
        <w:spacing w:before="120"/>
        <w:rPr>
          <w:sz w:val="24"/>
          <w:u w:val="single"/>
        </w:rPr>
      </w:pPr>
    </w:p>
    <w:p w:rsidR="00CB3CC7" w:rsidRDefault="00CB3CC7" w:rsidP="00CB3CC7">
      <w:pPr>
        <w:tabs>
          <w:tab w:val="left" w:pos="5529"/>
        </w:tabs>
        <w:spacing w:before="120"/>
        <w:rPr>
          <w:sz w:val="24"/>
        </w:rPr>
      </w:pPr>
      <w:r>
        <w:rPr>
          <w:sz w:val="24"/>
          <w:u w:val="single"/>
        </w:rPr>
        <w:t>Za kupujícího</w:t>
      </w:r>
      <w:r w:rsidRPr="00F2733C">
        <w:rPr>
          <w:sz w:val="24"/>
          <w:u w:val="single"/>
        </w:rPr>
        <w:t>:</w:t>
      </w:r>
      <w:r>
        <w:rPr>
          <w:sz w:val="24"/>
        </w:rPr>
        <w:tab/>
      </w:r>
      <w:r w:rsidRPr="00B14BBF">
        <w:rPr>
          <w:sz w:val="24"/>
          <w:u w:val="single"/>
        </w:rPr>
        <w:t>Za prodávajícího</w:t>
      </w:r>
      <w:r w:rsidRPr="00F2733C">
        <w:rPr>
          <w:sz w:val="24"/>
          <w:u w:val="single"/>
        </w:rPr>
        <w:t>:</w:t>
      </w:r>
    </w:p>
    <w:p w:rsidR="00CB3CC7" w:rsidRDefault="00CB3CC7" w:rsidP="00CB3CC7">
      <w:pPr>
        <w:tabs>
          <w:tab w:val="left" w:pos="6660"/>
        </w:tabs>
        <w:spacing w:before="120"/>
        <w:ind w:left="360"/>
        <w:rPr>
          <w:sz w:val="24"/>
        </w:rPr>
      </w:pPr>
    </w:p>
    <w:p w:rsidR="00CB3CC7" w:rsidRDefault="00CB3CC7" w:rsidP="00CB3CC7">
      <w:pPr>
        <w:tabs>
          <w:tab w:val="left" w:pos="6660"/>
        </w:tabs>
        <w:spacing w:before="120" w:after="0"/>
        <w:rPr>
          <w:sz w:val="24"/>
        </w:rPr>
      </w:pPr>
    </w:p>
    <w:p w:rsidR="00CB3CC7" w:rsidRDefault="00CB3CC7" w:rsidP="00CB3CC7">
      <w:pPr>
        <w:tabs>
          <w:tab w:val="left" w:pos="6660"/>
        </w:tabs>
        <w:spacing w:before="120" w:after="0"/>
        <w:rPr>
          <w:sz w:val="24"/>
        </w:rPr>
      </w:pPr>
    </w:p>
    <w:p w:rsidR="00CB3CC7" w:rsidRDefault="00CB3CC7" w:rsidP="00CB3CC7">
      <w:pPr>
        <w:pStyle w:val="NADPISCENNETUC"/>
        <w:tabs>
          <w:tab w:val="left" w:pos="5940"/>
        </w:tabs>
        <w:jc w:val="both"/>
        <w:rPr>
          <w:sz w:val="24"/>
        </w:rPr>
      </w:pPr>
    </w:p>
    <w:p w:rsidR="003E4734" w:rsidRDefault="00CB3CC7" w:rsidP="00CB3CC7">
      <w:pPr>
        <w:pStyle w:val="NADPISCENNETUC"/>
        <w:tabs>
          <w:tab w:val="left" w:pos="5529"/>
        </w:tabs>
        <w:jc w:val="both"/>
        <w:rPr>
          <w:sz w:val="24"/>
        </w:rPr>
      </w:pPr>
      <w:r>
        <w:rPr>
          <w:sz w:val="24"/>
        </w:rPr>
        <w:t>………………………………</w:t>
      </w:r>
      <w:r>
        <w:rPr>
          <w:sz w:val="24"/>
        </w:rPr>
        <w:tab/>
        <w:t>…………………………</w:t>
      </w:r>
    </w:p>
    <w:p w:rsidR="004B1AF3" w:rsidRDefault="004B1AF3" w:rsidP="00CB3CC7">
      <w:pPr>
        <w:pStyle w:val="NADPISCENNETUC"/>
        <w:tabs>
          <w:tab w:val="left" w:pos="5529"/>
        </w:tabs>
        <w:jc w:val="both"/>
        <w:rPr>
          <w:sz w:val="24"/>
        </w:rPr>
      </w:pPr>
      <w:r>
        <w:rPr>
          <w:sz w:val="24"/>
        </w:rPr>
        <w:t xml:space="preserve">                                                                                             </w:t>
      </w:r>
      <w:r w:rsidR="00FE727F">
        <w:rPr>
          <w:sz w:val="24"/>
        </w:rPr>
        <w:t>Mgr. Martina Rosenbergová</w:t>
      </w:r>
    </w:p>
    <w:p w:rsidR="004B1AF3" w:rsidRDefault="004B1AF3" w:rsidP="00CB3CC7">
      <w:pPr>
        <w:pStyle w:val="NADPISCENNETUC"/>
        <w:tabs>
          <w:tab w:val="left" w:pos="5529"/>
        </w:tabs>
        <w:jc w:val="both"/>
        <w:rPr>
          <w:sz w:val="24"/>
        </w:rPr>
      </w:pPr>
      <w:r>
        <w:rPr>
          <w:sz w:val="24"/>
        </w:rPr>
        <w:t xml:space="preserve">                                                                                          </w:t>
      </w:r>
      <w:r w:rsidR="00E11096">
        <w:rPr>
          <w:sz w:val="24"/>
        </w:rPr>
        <w:t xml:space="preserve">   </w:t>
      </w:r>
      <w:r>
        <w:rPr>
          <w:sz w:val="24"/>
        </w:rPr>
        <w:t xml:space="preserve">   </w:t>
      </w:r>
      <w:r w:rsidR="00FE727F">
        <w:rPr>
          <w:sz w:val="24"/>
        </w:rPr>
        <w:t xml:space="preserve">primátorka </w:t>
      </w:r>
      <w:r>
        <w:rPr>
          <w:sz w:val="24"/>
        </w:rPr>
        <w:t>města Liberec</w:t>
      </w:r>
    </w:p>
    <w:p w:rsidR="00C57023" w:rsidRDefault="00C57023">
      <w:pPr>
        <w:overflowPunct/>
        <w:autoSpaceDE/>
        <w:autoSpaceDN/>
        <w:adjustRightInd/>
        <w:spacing w:before="0" w:after="0"/>
        <w:jc w:val="left"/>
        <w:textAlignment w:val="auto"/>
        <w:rPr>
          <w:sz w:val="24"/>
        </w:rPr>
      </w:pPr>
      <w:r>
        <w:rPr>
          <w:sz w:val="24"/>
        </w:rPr>
        <w:br w:type="page"/>
      </w:r>
      <w:r w:rsidR="004B1AF3">
        <w:rPr>
          <w:sz w:val="24"/>
        </w:rPr>
        <w:lastRenderedPageBreak/>
        <w:t xml:space="preserve"> </w:t>
      </w:r>
    </w:p>
    <w:p w:rsidR="005F2BB1" w:rsidRPr="00942E69" w:rsidRDefault="00C57023" w:rsidP="00942E69">
      <w:pPr>
        <w:pBdr>
          <w:top w:val="single" w:sz="4" w:space="1" w:color="auto"/>
          <w:left w:val="single" w:sz="4" w:space="4" w:color="auto"/>
          <w:bottom w:val="single" w:sz="4" w:space="1" w:color="auto"/>
          <w:right w:val="single" w:sz="4" w:space="4" w:color="auto"/>
        </w:pBdr>
        <w:spacing w:before="0" w:after="0"/>
        <w:ind w:left="397"/>
        <w:jc w:val="left"/>
        <w:rPr>
          <w:sz w:val="28"/>
          <w:szCs w:val="28"/>
        </w:rPr>
      </w:pPr>
      <w:r w:rsidRPr="00942E69">
        <w:rPr>
          <w:sz w:val="28"/>
          <w:szCs w:val="28"/>
        </w:rPr>
        <w:t xml:space="preserve">Příloha č. 1 </w:t>
      </w:r>
    </w:p>
    <w:p w:rsidR="00441B05" w:rsidRPr="00441B05" w:rsidRDefault="00441B05">
      <w:pPr>
        <w:overflowPunct/>
        <w:autoSpaceDE/>
        <w:autoSpaceDN/>
        <w:adjustRightInd/>
        <w:spacing w:before="0" w:after="0"/>
        <w:jc w:val="left"/>
        <w:textAlignment w:val="auto"/>
        <w:rPr>
          <w:b/>
          <w:sz w:val="2"/>
          <w:szCs w:val="2"/>
        </w:rPr>
      </w:pPr>
    </w:p>
    <w:p w:rsidR="00441B05" w:rsidRPr="00441B05" w:rsidRDefault="009B0AAC" w:rsidP="009B0AAC">
      <w:pPr>
        <w:tabs>
          <w:tab w:val="left" w:pos="1032"/>
        </w:tabs>
        <w:overflowPunct/>
        <w:autoSpaceDE/>
        <w:autoSpaceDN/>
        <w:adjustRightInd/>
        <w:spacing w:before="0" w:after="0"/>
        <w:jc w:val="left"/>
        <w:textAlignment w:val="auto"/>
        <w:rPr>
          <w:b/>
          <w:sz w:val="2"/>
          <w:szCs w:val="2"/>
        </w:rPr>
      </w:pPr>
      <w:r>
        <w:rPr>
          <w:b/>
          <w:sz w:val="2"/>
          <w:szCs w:val="2"/>
        </w:rPr>
        <w:tab/>
      </w:r>
    </w:p>
    <w:p w:rsidR="00441B05" w:rsidRPr="002871D5" w:rsidRDefault="00441B05" w:rsidP="00441B05">
      <w:pPr>
        <w:pBdr>
          <w:top w:val="single" w:sz="4" w:space="1" w:color="auto"/>
          <w:left w:val="single" w:sz="4" w:space="4" w:color="auto"/>
          <w:bottom w:val="single" w:sz="4" w:space="1" w:color="auto"/>
          <w:right w:val="single" w:sz="4" w:space="4" w:color="auto"/>
        </w:pBdr>
        <w:shd w:val="clear" w:color="auto" w:fill="C6D9F1" w:themeFill="text2" w:themeFillTint="33"/>
        <w:spacing w:before="0" w:after="0"/>
        <w:ind w:left="397"/>
        <w:jc w:val="left"/>
        <w:rPr>
          <w:b/>
          <w:sz w:val="28"/>
          <w:szCs w:val="28"/>
        </w:rPr>
      </w:pPr>
      <w:r w:rsidRPr="002871D5">
        <w:rPr>
          <w:b/>
          <w:sz w:val="28"/>
          <w:szCs w:val="28"/>
        </w:rPr>
        <w:t>Specifikace automobilů</w:t>
      </w:r>
      <w:r>
        <w:rPr>
          <w:b/>
          <w:sz w:val="28"/>
          <w:szCs w:val="28"/>
        </w:rPr>
        <w:t xml:space="preserve"> </w:t>
      </w:r>
    </w:p>
    <w:p w:rsidR="00441B05" w:rsidRDefault="00441B05" w:rsidP="00441B05">
      <w:pPr>
        <w:overflowPunct/>
        <w:autoSpaceDE/>
        <w:autoSpaceDN/>
        <w:adjustRightInd/>
        <w:spacing w:before="0" w:after="0"/>
        <w:jc w:val="left"/>
        <w:textAlignment w:val="auto"/>
        <w:rPr>
          <w:b/>
          <w:sz w:val="24"/>
          <w:szCs w:val="24"/>
        </w:rPr>
      </w:pPr>
    </w:p>
    <w:p w:rsidR="004B1AF3" w:rsidRDefault="004B1AF3" w:rsidP="004B1AF3">
      <w:pPr>
        <w:rPr>
          <w:b/>
          <w:sz w:val="22"/>
          <w:szCs w:val="22"/>
        </w:rPr>
      </w:pPr>
    </w:p>
    <w:p w:rsidR="00CE5B93" w:rsidRPr="00397CD9" w:rsidRDefault="00397CD9" w:rsidP="00AE316F">
      <w:pPr>
        <w:pStyle w:val="BODY1"/>
        <w:rPr>
          <w:sz w:val="24"/>
          <w:szCs w:val="24"/>
        </w:rPr>
      </w:pPr>
      <w:r w:rsidRPr="00397CD9">
        <w:rPr>
          <w:sz w:val="24"/>
          <w:szCs w:val="24"/>
        </w:rPr>
        <w:t>1. vozidlo:</w:t>
      </w:r>
    </w:p>
    <w:p w:rsidR="00397CD9" w:rsidRDefault="00397CD9" w:rsidP="00AE316F">
      <w:pPr>
        <w:pStyle w:val="BODY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 xml:space="preserve">Škoda Superb </w:t>
            </w:r>
            <w:proofErr w:type="spellStart"/>
            <w:r>
              <w:rPr>
                <w:sz w:val="22"/>
                <w:szCs w:val="22"/>
              </w:rPr>
              <w:t>Laurin</w:t>
            </w:r>
            <w:proofErr w:type="spellEnd"/>
            <w:r>
              <w:rPr>
                <w:sz w:val="22"/>
                <w:szCs w:val="22"/>
              </w:rPr>
              <w:t xml:space="preserve"> a Klement 2,8</w:t>
            </w:r>
          </w:p>
        </w:tc>
        <w:tc>
          <w:tcPr>
            <w:tcW w:w="4605" w:type="dxa"/>
            <w:shd w:val="clear" w:color="auto" w:fill="auto"/>
          </w:tcPr>
          <w:p w:rsidR="00397CD9" w:rsidRPr="002F38A5" w:rsidRDefault="00397CD9" w:rsidP="0075078D">
            <w:pPr>
              <w:rPr>
                <w:b/>
                <w:sz w:val="22"/>
                <w:szCs w:val="22"/>
              </w:rPr>
            </w:pPr>
            <w:r>
              <w:rPr>
                <w:b/>
                <w:sz w:val="22"/>
                <w:szCs w:val="22"/>
              </w:rPr>
              <w:t>RZ: 2L6 6226</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druh</w:t>
            </w:r>
          </w:p>
        </w:tc>
        <w:tc>
          <w:tcPr>
            <w:tcW w:w="4605" w:type="dxa"/>
            <w:shd w:val="clear" w:color="auto" w:fill="auto"/>
          </w:tcPr>
          <w:p w:rsidR="00397CD9" w:rsidRDefault="00397CD9" w:rsidP="0075078D">
            <w:pPr>
              <w:rPr>
                <w:b/>
                <w:sz w:val="22"/>
                <w:szCs w:val="22"/>
              </w:rPr>
            </w:pPr>
            <w:r>
              <w:rPr>
                <w:b/>
                <w:sz w:val="22"/>
                <w:szCs w:val="22"/>
              </w:rPr>
              <w:t>sedan</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 xml:space="preserve">technický průkaz č. </w:t>
            </w:r>
          </w:p>
        </w:tc>
        <w:tc>
          <w:tcPr>
            <w:tcW w:w="4605" w:type="dxa"/>
            <w:shd w:val="clear" w:color="auto" w:fill="auto"/>
          </w:tcPr>
          <w:p w:rsidR="00397CD9" w:rsidRPr="002F38A5" w:rsidRDefault="00397CD9" w:rsidP="0075078D">
            <w:pPr>
              <w:rPr>
                <w:b/>
                <w:sz w:val="22"/>
                <w:szCs w:val="22"/>
              </w:rPr>
            </w:pPr>
            <w:r>
              <w:rPr>
                <w:b/>
                <w:sz w:val="22"/>
                <w:szCs w:val="22"/>
              </w:rPr>
              <w:t>UB 634446</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VIN</w:t>
            </w:r>
          </w:p>
        </w:tc>
        <w:tc>
          <w:tcPr>
            <w:tcW w:w="4605" w:type="dxa"/>
            <w:shd w:val="clear" w:color="auto" w:fill="auto"/>
          </w:tcPr>
          <w:p w:rsidR="00397CD9" w:rsidRDefault="00397CD9" w:rsidP="0075078D">
            <w:pPr>
              <w:rPr>
                <w:b/>
                <w:sz w:val="22"/>
                <w:szCs w:val="22"/>
              </w:rPr>
            </w:pPr>
            <w:r>
              <w:rPr>
                <w:b/>
                <w:sz w:val="22"/>
                <w:szCs w:val="22"/>
              </w:rPr>
              <w:t>TMBAT63U879014392</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rok výroby</w:t>
            </w:r>
          </w:p>
        </w:tc>
        <w:tc>
          <w:tcPr>
            <w:tcW w:w="4605" w:type="dxa"/>
            <w:shd w:val="clear" w:color="auto" w:fill="auto"/>
          </w:tcPr>
          <w:p w:rsidR="00397CD9" w:rsidRDefault="00397CD9" w:rsidP="0075078D">
            <w:pPr>
              <w:rPr>
                <w:b/>
                <w:sz w:val="22"/>
                <w:szCs w:val="22"/>
              </w:rPr>
            </w:pPr>
            <w:r>
              <w:rPr>
                <w:b/>
                <w:sz w:val="22"/>
                <w:szCs w:val="22"/>
              </w:rPr>
              <w:t>2007</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řazení převodovky</w:t>
            </w:r>
          </w:p>
        </w:tc>
        <w:tc>
          <w:tcPr>
            <w:tcW w:w="4605" w:type="dxa"/>
            <w:shd w:val="clear" w:color="auto" w:fill="auto"/>
          </w:tcPr>
          <w:p w:rsidR="00397CD9" w:rsidRPr="002F38A5" w:rsidRDefault="00397CD9" w:rsidP="0075078D">
            <w:pPr>
              <w:rPr>
                <w:b/>
                <w:sz w:val="22"/>
                <w:szCs w:val="22"/>
              </w:rPr>
            </w:pPr>
            <w:r w:rsidRPr="002F38A5">
              <w:rPr>
                <w:b/>
                <w:sz w:val="22"/>
                <w:szCs w:val="22"/>
              </w:rPr>
              <w:t>automat</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palivo</w:t>
            </w:r>
          </w:p>
        </w:tc>
        <w:tc>
          <w:tcPr>
            <w:tcW w:w="4605" w:type="dxa"/>
            <w:shd w:val="clear" w:color="auto" w:fill="auto"/>
          </w:tcPr>
          <w:p w:rsidR="00397CD9" w:rsidRPr="002F38A5" w:rsidRDefault="00397CD9" w:rsidP="0075078D">
            <w:pPr>
              <w:rPr>
                <w:b/>
                <w:sz w:val="22"/>
                <w:szCs w:val="22"/>
              </w:rPr>
            </w:pPr>
            <w:r w:rsidRPr="002F38A5">
              <w:rPr>
                <w:b/>
                <w:sz w:val="22"/>
                <w:szCs w:val="22"/>
              </w:rPr>
              <w:t>benzin</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objem motoru</w:t>
            </w:r>
          </w:p>
        </w:tc>
        <w:tc>
          <w:tcPr>
            <w:tcW w:w="4605" w:type="dxa"/>
            <w:shd w:val="clear" w:color="auto" w:fill="auto"/>
          </w:tcPr>
          <w:p w:rsidR="00397CD9" w:rsidRPr="002F38A5" w:rsidRDefault="00397CD9" w:rsidP="0075078D">
            <w:pPr>
              <w:rPr>
                <w:b/>
                <w:sz w:val="22"/>
                <w:szCs w:val="22"/>
              </w:rPr>
            </w:pPr>
            <w:r>
              <w:rPr>
                <w:b/>
                <w:sz w:val="22"/>
                <w:szCs w:val="22"/>
              </w:rPr>
              <w:t>277</w:t>
            </w:r>
            <w:r w:rsidRPr="002F38A5">
              <w:rPr>
                <w:b/>
                <w:sz w:val="22"/>
                <w:szCs w:val="22"/>
              </w:rPr>
              <w:t>1 cm</w:t>
            </w:r>
            <w:r w:rsidRPr="002F38A5">
              <w:rPr>
                <w:b/>
                <w:sz w:val="22"/>
                <w:szCs w:val="22"/>
                <w:vertAlign w:val="superscript"/>
              </w:rPr>
              <w:t>3</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výkon</w:t>
            </w:r>
          </w:p>
        </w:tc>
        <w:tc>
          <w:tcPr>
            <w:tcW w:w="4605" w:type="dxa"/>
            <w:shd w:val="clear" w:color="auto" w:fill="auto"/>
          </w:tcPr>
          <w:p w:rsidR="00397CD9" w:rsidRPr="002F38A5" w:rsidRDefault="00397CD9" w:rsidP="0075078D">
            <w:pPr>
              <w:rPr>
                <w:b/>
                <w:sz w:val="22"/>
                <w:szCs w:val="22"/>
              </w:rPr>
            </w:pPr>
            <w:r w:rsidRPr="002F38A5">
              <w:rPr>
                <w:b/>
                <w:sz w:val="22"/>
                <w:szCs w:val="22"/>
              </w:rPr>
              <w:t>14</w:t>
            </w:r>
            <w:r>
              <w:rPr>
                <w:b/>
                <w:sz w:val="22"/>
                <w:szCs w:val="22"/>
              </w:rPr>
              <w:t>2</w:t>
            </w:r>
            <w:r w:rsidRPr="002F38A5">
              <w:rPr>
                <w:b/>
                <w:sz w:val="22"/>
                <w:szCs w:val="22"/>
              </w:rPr>
              <w:t xml:space="preserve"> kW</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barva</w:t>
            </w:r>
          </w:p>
        </w:tc>
        <w:tc>
          <w:tcPr>
            <w:tcW w:w="4605" w:type="dxa"/>
            <w:shd w:val="clear" w:color="auto" w:fill="auto"/>
          </w:tcPr>
          <w:p w:rsidR="00397CD9" w:rsidRPr="002F38A5" w:rsidRDefault="00397CD9" w:rsidP="0075078D">
            <w:pPr>
              <w:rPr>
                <w:b/>
                <w:sz w:val="22"/>
                <w:szCs w:val="22"/>
              </w:rPr>
            </w:pPr>
            <w:r w:rsidRPr="002F38A5">
              <w:rPr>
                <w:b/>
                <w:sz w:val="22"/>
                <w:szCs w:val="22"/>
              </w:rPr>
              <w:t>modrá metalická</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počet najetých kilometrů</w:t>
            </w:r>
          </w:p>
        </w:tc>
        <w:tc>
          <w:tcPr>
            <w:tcW w:w="4605" w:type="dxa"/>
            <w:shd w:val="clear" w:color="auto" w:fill="auto"/>
          </w:tcPr>
          <w:p w:rsidR="00397CD9" w:rsidRPr="002F38A5" w:rsidRDefault="00397CD9" w:rsidP="0075078D">
            <w:pPr>
              <w:rPr>
                <w:b/>
                <w:sz w:val="22"/>
                <w:szCs w:val="22"/>
              </w:rPr>
            </w:pPr>
            <w:r>
              <w:rPr>
                <w:b/>
                <w:sz w:val="22"/>
                <w:szCs w:val="22"/>
              </w:rPr>
              <w:t>208 708   k </w:t>
            </w:r>
            <w:proofErr w:type="gramStart"/>
            <w:r>
              <w:rPr>
                <w:b/>
                <w:sz w:val="22"/>
                <w:szCs w:val="22"/>
              </w:rPr>
              <w:t>31.3.2014</w:t>
            </w:r>
            <w:proofErr w:type="gramEnd"/>
          </w:p>
        </w:tc>
      </w:tr>
      <w:tr w:rsidR="00397CD9" w:rsidTr="0075078D">
        <w:tc>
          <w:tcPr>
            <w:tcW w:w="9209" w:type="dxa"/>
            <w:gridSpan w:val="2"/>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b/>
                <w:sz w:val="22"/>
                <w:szCs w:val="22"/>
              </w:rPr>
            </w:pPr>
            <w:r>
              <w:rPr>
                <w:sz w:val="22"/>
                <w:szCs w:val="22"/>
              </w:rPr>
              <w:t>navigace DX</w:t>
            </w:r>
          </w:p>
        </w:tc>
      </w:tr>
      <w:tr w:rsidR="00397CD9" w:rsidTr="0075078D">
        <w:tc>
          <w:tcPr>
            <w:tcW w:w="9209" w:type="dxa"/>
            <w:gridSpan w:val="2"/>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automatická klimatizace</w:t>
            </w:r>
          </w:p>
        </w:tc>
      </w:tr>
      <w:tr w:rsidR="00397CD9" w:rsidTr="0075078D">
        <w:tc>
          <w:tcPr>
            <w:tcW w:w="9209" w:type="dxa"/>
            <w:gridSpan w:val="2"/>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drobné vady laku uměřené stáří vozu</w:t>
            </w:r>
          </w:p>
        </w:tc>
      </w:tr>
    </w:tbl>
    <w:p w:rsidR="00397CD9" w:rsidRDefault="00397CD9" w:rsidP="00AE316F">
      <w:pPr>
        <w:pStyle w:val="BODY1"/>
      </w:pPr>
    </w:p>
    <w:p w:rsidR="00CE5B93" w:rsidRDefault="00CE5B93" w:rsidP="00AE316F">
      <w:pPr>
        <w:pStyle w:val="BODY1"/>
      </w:pPr>
    </w:p>
    <w:p w:rsidR="004B1AF3" w:rsidRPr="00397CD9" w:rsidRDefault="00397CD9" w:rsidP="00AE316F">
      <w:pPr>
        <w:pStyle w:val="BODY1"/>
        <w:rPr>
          <w:sz w:val="24"/>
          <w:szCs w:val="24"/>
        </w:rPr>
      </w:pPr>
      <w:r w:rsidRPr="00397CD9">
        <w:rPr>
          <w:sz w:val="24"/>
          <w:szCs w:val="24"/>
        </w:rPr>
        <w:t>2. vozidlo:</w:t>
      </w:r>
    </w:p>
    <w:p w:rsidR="004B1AF3" w:rsidRDefault="004B1AF3" w:rsidP="00AE316F">
      <w:pPr>
        <w:pStyle w:val="BODY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Škoda Octavia</w:t>
            </w:r>
          </w:p>
        </w:tc>
        <w:tc>
          <w:tcPr>
            <w:tcW w:w="4605" w:type="dxa"/>
            <w:shd w:val="clear" w:color="auto" w:fill="auto"/>
          </w:tcPr>
          <w:p w:rsidR="00397CD9" w:rsidRPr="002F38A5" w:rsidRDefault="00397CD9" w:rsidP="0075078D">
            <w:pPr>
              <w:rPr>
                <w:b/>
                <w:sz w:val="22"/>
                <w:szCs w:val="22"/>
              </w:rPr>
            </w:pPr>
            <w:r>
              <w:rPr>
                <w:b/>
                <w:sz w:val="22"/>
                <w:szCs w:val="22"/>
              </w:rPr>
              <w:t>RZ: 1L1 4411</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druh</w:t>
            </w:r>
          </w:p>
        </w:tc>
        <w:tc>
          <w:tcPr>
            <w:tcW w:w="4605" w:type="dxa"/>
            <w:shd w:val="clear" w:color="auto" w:fill="auto"/>
          </w:tcPr>
          <w:p w:rsidR="00397CD9" w:rsidRDefault="00397CD9" w:rsidP="0075078D">
            <w:pPr>
              <w:rPr>
                <w:b/>
                <w:sz w:val="22"/>
                <w:szCs w:val="22"/>
              </w:rPr>
            </w:pPr>
            <w:proofErr w:type="spellStart"/>
            <w:r>
              <w:rPr>
                <w:b/>
                <w:sz w:val="22"/>
                <w:szCs w:val="22"/>
              </w:rPr>
              <w:t>liftback</w:t>
            </w:r>
            <w:proofErr w:type="spellEnd"/>
          </w:p>
        </w:tc>
      </w:tr>
      <w:tr w:rsidR="0004221B" w:rsidTr="0075078D">
        <w:tc>
          <w:tcPr>
            <w:tcW w:w="4604" w:type="dxa"/>
            <w:shd w:val="clear" w:color="auto" w:fill="auto"/>
          </w:tcPr>
          <w:p w:rsidR="0004221B" w:rsidRDefault="0004221B"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technický průkaz č.</w:t>
            </w:r>
          </w:p>
        </w:tc>
        <w:tc>
          <w:tcPr>
            <w:tcW w:w="4605" w:type="dxa"/>
            <w:shd w:val="clear" w:color="auto" w:fill="auto"/>
          </w:tcPr>
          <w:p w:rsidR="0004221B" w:rsidRDefault="0004221B" w:rsidP="0075078D">
            <w:pPr>
              <w:rPr>
                <w:b/>
                <w:sz w:val="22"/>
                <w:szCs w:val="22"/>
              </w:rPr>
            </w:pPr>
            <w:r>
              <w:rPr>
                <w:b/>
                <w:sz w:val="22"/>
                <w:szCs w:val="22"/>
              </w:rPr>
              <w:t>AAJ 124767</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VIN</w:t>
            </w:r>
          </w:p>
        </w:tc>
        <w:tc>
          <w:tcPr>
            <w:tcW w:w="4605" w:type="dxa"/>
            <w:shd w:val="clear" w:color="auto" w:fill="auto"/>
          </w:tcPr>
          <w:p w:rsidR="00397CD9" w:rsidRDefault="00397CD9" w:rsidP="0075078D">
            <w:pPr>
              <w:rPr>
                <w:b/>
                <w:sz w:val="22"/>
                <w:szCs w:val="22"/>
              </w:rPr>
            </w:pPr>
            <w:r>
              <w:rPr>
                <w:b/>
                <w:sz w:val="22"/>
                <w:szCs w:val="22"/>
              </w:rPr>
              <w:t>TMBBL41U738675603</w:t>
            </w:r>
          </w:p>
        </w:tc>
      </w:tr>
      <w:tr w:rsidR="00397CD9" w:rsidTr="0075078D">
        <w:tc>
          <w:tcPr>
            <w:tcW w:w="4604" w:type="dxa"/>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rok výroby</w:t>
            </w:r>
          </w:p>
        </w:tc>
        <w:tc>
          <w:tcPr>
            <w:tcW w:w="4605" w:type="dxa"/>
            <w:shd w:val="clear" w:color="auto" w:fill="auto"/>
          </w:tcPr>
          <w:p w:rsidR="00397CD9" w:rsidRDefault="00397CD9" w:rsidP="0075078D">
            <w:pPr>
              <w:rPr>
                <w:b/>
                <w:sz w:val="22"/>
                <w:szCs w:val="22"/>
              </w:rPr>
            </w:pPr>
            <w:r>
              <w:rPr>
                <w:b/>
                <w:sz w:val="22"/>
                <w:szCs w:val="22"/>
              </w:rPr>
              <w:t>2002</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palivo</w:t>
            </w:r>
          </w:p>
        </w:tc>
        <w:tc>
          <w:tcPr>
            <w:tcW w:w="4605" w:type="dxa"/>
            <w:shd w:val="clear" w:color="auto" w:fill="auto"/>
          </w:tcPr>
          <w:p w:rsidR="00397CD9" w:rsidRPr="002F38A5" w:rsidRDefault="00397CD9" w:rsidP="0075078D">
            <w:pPr>
              <w:rPr>
                <w:b/>
                <w:sz w:val="22"/>
                <w:szCs w:val="22"/>
              </w:rPr>
            </w:pPr>
            <w:r w:rsidRPr="002F38A5">
              <w:rPr>
                <w:b/>
                <w:sz w:val="22"/>
                <w:szCs w:val="22"/>
              </w:rPr>
              <w:t>benzin</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objem motoru</w:t>
            </w:r>
          </w:p>
        </w:tc>
        <w:tc>
          <w:tcPr>
            <w:tcW w:w="4605" w:type="dxa"/>
            <w:shd w:val="clear" w:color="auto" w:fill="auto"/>
          </w:tcPr>
          <w:p w:rsidR="00397CD9" w:rsidRPr="002F38A5" w:rsidRDefault="00397CD9" w:rsidP="0075078D">
            <w:pPr>
              <w:rPr>
                <w:b/>
                <w:sz w:val="22"/>
                <w:szCs w:val="22"/>
              </w:rPr>
            </w:pPr>
            <w:r>
              <w:rPr>
                <w:b/>
                <w:sz w:val="22"/>
                <w:szCs w:val="22"/>
              </w:rPr>
              <w:t>1781</w:t>
            </w:r>
            <w:r w:rsidRPr="002F38A5">
              <w:rPr>
                <w:b/>
                <w:sz w:val="22"/>
                <w:szCs w:val="22"/>
              </w:rPr>
              <w:t xml:space="preserve"> cm</w:t>
            </w:r>
            <w:r w:rsidRPr="002F38A5">
              <w:rPr>
                <w:b/>
                <w:sz w:val="22"/>
                <w:szCs w:val="22"/>
                <w:vertAlign w:val="superscript"/>
              </w:rPr>
              <w:t>3</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výkon</w:t>
            </w:r>
          </w:p>
        </w:tc>
        <w:tc>
          <w:tcPr>
            <w:tcW w:w="4605" w:type="dxa"/>
            <w:shd w:val="clear" w:color="auto" w:fill="auto"/>
          </w:tcPr>
          <w:p w:rsidR="00397CD9" w:rsidRPr="002F38A5" w:rsidRDefault="00397CD9" w:rsidP="0075078D">
            <w:pPr>
              <w:rPr>
                <w:b/>
                <w:sz w:val="22"/>
                <w:szCs w:val="22"/>
              </w:rPr>
            </w:pPr>
            <w:r w:rsidRPr="002F38A5">
              <w:rPr>
                <w:b/>
                <w:sz w:val="22"/>
                <w:szCs w:val="22"/>
              </w:rPr>
              <w:t>1</w:t>
            </w:r>
            <w:r>
              <w:rPr>
                <w:b/>
                <w:sz w:val="22"/>
                <w:szCs w:val="22"/>
              </w:rPr>
              <w:t>10</w:t>
            </w:r>
            <w:r w:rsidRPr="002F38A5">
              <w:rPr>
                <w:b/>
                <w:sz w:val="22"/>
                <w:szCs w:val="22"/>
              </w:rPr>
              <w:t xml:space="preserve"> kW</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sidRPr="002F38A5">
              <w:rPr>
                <w:sz w:val="22"/>
                <w:szCs w:val="22"/>
              </w:rPr>
              <w:t>barva</w:t>
            </w:r>
          </w:p>
        </w:tc>
        <w:tc>
          <w:tcPr>
            <w:tcW w:w="4605" w:type="dxa"/>
            <w:shd w:val="clear" w:color="auto" w:fill="auto"/>
          </w:tcPr>
          <w:p w:rsidR="00397CD9" w:rsidRPr="002F38A5" w:rsidRDefault="00397CD9" w:rsidP="0075078D">
            <w:pPr>
              <w:rPr>
                <w:b/>
                <w:sz w:val="22"/>
                <w:szCs w:val="22"/>
              </w:rPr>
            </w:pPr>
            <w:r>
              <w:rPr>
                <w:b/>
                <w:sz w:val="22"/>
                <w:szCs w:val="22"/>
              </w:rPr>
              <w:t>bílá</w:t>
            </w:r>
          </w:p>
        </w:tc>
      </w:tr>
      <w:tr w:rsidR="00397CD9" w:rsidRPr="002F38A5" w:rsidTr="0075078D">
        <w:tc>
          <w:tcPr>
            <w:tcW w:w="4604" w:type="dxa"/>
            <w:shd w:val="clear" w:color="auto" w:fill="auto"/>
          </w:tcPr>
          <w:p w:rsidR="00397CD9" w:rsidRPr="002F38A5"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počet najetých kilometrů</w:t>
            </w:r>
          </w:p>
        </w:tc>
        <w:tc>
          <w:tcPr>
            <w:tcW w:w="4605" w:type="dxa"/>
            <w:shd w:val="clear" w:color="auto" w:fill="auto"/>
          </w:tcPr>
          <w:p w:rsidR="00397CD9" w:rsidRPr="002F38A5" w:rsidRDefault="00397CD9" w:rsidP="0075078D">
            <w:pPr>
              <w:rPr>
                <w:b/>
                <w:sz w:val="22"/>
                <w:szCs w:val="22"/>
              </w:rPr>
            </w:pPr>
            <w:r>
              <w:rPr>
                <w:b/>
                <w:sz w:val="22"/>
                <w:szCs w:val="22"/>
              </w:rPr>
              <w:t>258 600   k </w:t>
            </w:r>
            <w:proofErr w:type="gramStart"/>
            <w:r>
              <w:rPr>
                <w:b/>
                <w:sz w:val="22"/>
                <w:szCs w:val="22"/>
              </w:rPr>
              <w:t>29.4.2014</w:t>
            </w:r>
            <w:proofErr w:type="gramEnd"/>
          </w:p>
        </w:tc>
      </w:tr>
      <w:tr w:rsidR="00397CD9" w:rsidTr="0075078D">
        <w:tc>
          <w:tcPr>
            <w:tcW w:w="9209" w:type="dxa"/>
            <w:gridSpan w:val="2"/>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 xml:space="preserve">klimatizace </w:t>
            </w:r>
            <w:proofErr w:type="spellStart"/>
            <w:r>
              <w:rPr>
                <w:sz w:val="22"/>
                <w:szCs w:val="22"/>
              </w:rPr>
              <w:t>Climatronic</w:t>
            </w:r>
            <w:proofErr w:type="spellEnd"/>
          </w:p>
        </w:tc>
      </w:tr>
      <w:tr w:rsidR="00397CD9" w:rsidTr="0075078D">
        <w:tc>
          <w:tcPr>
            <w:tcW w:w="9209" w:type="dxa"/>
            <w:gridSpan w:val="2"/>
            <w:shd w:val="clear" w:color="auto" w:fill="auto"/>
          </w:tcPr>
          <w:p w:rsidR="00397CD9" w:rsidRDefault="00397CD9" w:rsidP="00397CD9">
            <w:pPr>
              <w:numPr>
                <w:ilvl w:val="0"/>
                <w:numId w:val="28"/>
              </w:numPr>
              <w:suppressAutoHyphens/>
              <w:overflowPunct/>
              <w:autoSpaceDE/>
              <w:autoSpaceDN/>
              <w:adjustRightInd/>
              <w:spacing w:before="0" w:after="0"/>
              <w:jc w:val="left"/>
              <w:textAlignment w:val="auto"/>
              <w:rPr>
                <w:sz w:val="22"/>
                <w:szCs w:val="22"/>
              </w:rPr>
            </w:pPr>
            <w:r>
              <w:rPr>
                <w:sz w:val="22"/>
                <w:szCs w:val="22"/>
              </w:rPr>
              <w:t>drobné vady laku uměřené stáří vozu</w:t>
            </w:r>
          </w:p>
        </w:tc>
      </w:tr>
    </w:tbl>
    <w:p w:rsidR="004B1AF3" w:rsidRDefault="004B1AF3" w:rsidP="00AE316F">
      <w:pPr>
        <w:pStyle w:val="BODY1"/>
      </w:pPr>
    </w:p>
    <w:p w:rsidR="004B1AF3" w:rsidRDefault="004B1AF3" w:rsidP="00AE316F">
      <w:pPr>
        <w:pStyle w:val="BODY1"/>
      </w:pPr>
    </w:p>
    <w:p w:rsidR="004B1AF3" w:rsidRDefault="004B1AF3" w:rsidP="00AE316F">
      <w:pPr>
        <w:pStyle w:val="BODY1"/>
      </w:pPr>
    </w:p>
    <w:p w:rsidR="00397CD9" w:rsidRDefault="00397CD9" w:rsidP="00AE316F">
      <w:pPr>
        <w:pStyle w:val="BODY1"/>
      </w:pPr>
    </w:p>
    <w:p w:rsidR="00397CD9" w:rsidRDefault="00397CD9" w:rsidP="00397CD9">
      <w:pPr>
        <w:pStyle w:val="BODY1"/>
        <w:ind w:left="0"/>
      </w:pPr>
    </w:p>
    <w:p w:rsidR="00397CD9" w:rsidRDefault="00397CD9" w:rsidP="00AE316F">
      <w:pPr>
        <w:pStyle w:val="BODY1"/>
      </w:pPr>
    </w:p>
    <w:p w:rsidR="004B1AF3" w:rsidRDefault="004B1AF3" w:rsidP="00AE316F">
      <w:pPr>
        <w:pStyle w:val="BODY1"/>
      </w:pPr>
    </w:p>
    <w:p w:rsidR="00CE5B93" w:rsidRDefault="00CE5B93" w:rsidP="00AE316F">
      <w:pPr>
        <w:pStyle w:val="BODY1"/>
      </w:pPr>
    </w:p>
    <w:p w:rsidR="009B0AAC" w:rsidRPr="00942E69" w:rsidRDefault="009B0AAC" w:rsidP="009B0AAC">
      <w:pPr>
        <w:pBdr>
          <w:top w:val="single" w:sz="4" w:space="1" w:color="auto"/>
          <w:left w:val="single" w:sz="4" w:space="4" w:color="auto"/>
          <w:bottom w:val="single" w:sz="4" w:space="1" w:color="auto"/>
          <w:right w:val="single" w:sz="4" w:space="4" w:color="auto"/>
        </w:pBdr>
        <w:spacing w:before="0" w:after="0"/>
        <w:ind w:left="397"/>
        <w:jc w:val="left"/>
        <w:rPr>
          <w:sz w:val="28"/>
          <w:szCs w:val="28"/>
        </w:rPr>
      </w:pPr>
      <w:r w:rsidRPr="00942E69">
        <w:rPr>
          <w:sz w:val="28"/>
          <w:szCs w:val="28"/>
        </w:rPr>
        <w:t xml:space="preserve">Příloha č. </w:t>
      </w:r>
      <w:r w:rsidR="001C2075">
        <w:rPr>
          <w:sz w:val="28"/>
          <w:szCs w:val="28"/>
        </w:rPr>
        <w:t>2</w:t>
      </w:r>
      <w:r w:rsidR="001C2075" w:rsidRPr="00942E69">
        <w:rPr>
          <w:sz w:val="28"/>
          <w:szCs w:val="28"/>
        </w:rPr>
        <w:t xml:space="preserve"> </w:t>
      </w:r>
    </w:p>
    <w:p w:rsidR="009B0AAC" w:rsidRPr="00441B05" w:rsidRDefault="009B0AAC" w:rsidP="009B0AAC">
      <w:pPr>
        <w:tabs>
          <w:tab w:val="left" w:pos="1032"/>
        </w:tabs>
        <w:overflowPunct/>
        <w:autoSpaceDE/>
        <w:autoSpaceDN/>
        <w:adjustRightInd/>
        <w:spacing w:before="0" w:after="0"/>
        <w:jc w:val="left"/>
        <w:textAlignment w:val="auto"/>
        <w:rPr>
          <w:b/>
          <w:sz w:val="2"/>
          <w:szCs w:val="2"/>
        </w:rPr>
      </w:pPr>
      <w:r>
        <w:rPr>
          <w:b/>
          <w:sz w:val="2"/>
          <w:szCs w:val="2"/>
        </w:rPr>
        <w:tab/>
      </w:r>
    </w:p>
    <w:p w:rsidR="009B0AAC" w:rsidRPr="002871D5" w:rsidRDefault="009B0AAC" w:rsidP="009B0AAC">
      <w:pPr>
        <w:pBdr>
          <w:top w:val="single" w:sz="4" w:space="1" w:color="auto"/>
          <w:left w:val="single" w:sz="4" w:space="4" w:color="auto"/>
          <w:bottom w:val="single" w:sz="4" w:space="1" w:color="auto"/>
          <w:right w:val="single" w:sz="4" w:space="4" w:color="auto"/>
        </w:pBdr>
        <w:shd w:val="clear" w:color="auto" w:fill="C6D9F1" w:themeFill="text2" w:themeFillTint="33"/>
        <w:spacing w:before="0" w:after="0"/>
        <w:ind w:left="397"/>
        <w:jc w:val="left"/>
        <w:rPr>
          <w:b/>
          <w:sz w:val="28"/>
          <w:szCs w:val="28"/>
        </w:rPr>
      </w:pPr>
      <w:r>
        <w:rPr>
          <w:b/>
          <w:sz w:val="28"/>
          <w:szCs w:val="28"/>
        </w:rPr>
        <w:t>Podrobný rozpis kupní ceny</w:t>
      </w:r>
    </w:p>
    <w:p w:rsidR="009B0AAC" w:rsidRDefault="009B0AAC" w:rsidP="009B0AAC">
      <w:pPr>
        <w:overflowPunct/>
        <w:autoSpaceDE/>
        <w:autoSpaceDN/>
        <w:adjustRightInd/>
        <w:spacing w:before="0" w:after="0"/>
        <w:jc w:val="left"/>
        <w:textAlignment w:val="auto"/>
        <w:rPr>
          <w:b/>
          <w:sz w:val="24"/>
          <w:szCs w:val="24"/>
        </w:rPr>
      </w:pPr>
    </w:p>
    <w:p w:rsidR="009B0AAC" w:rsidRPr="009B0AAC" w:rsidRDefault="009B0AAC" w:rsidP="00AE316F">
      <w:pPr>
        <w:pStyle w:val="BODY1"/>
        <w:rPr>
          <w:sz w:val="24"/>
          <w:szCs w:val="24"/>
        </w:rPr>
      </w:pPr>
      <w:r w:rsidRPr="009B0AAC">
        <w:rPr>
          <w:sz w:val="24"/>
          <w:szCs w:val="24"/>
          <w:highlight w:val="yellow"/>
        </w:rPr>
        <w:t>doplní prodávající</w:t>
      </w:r>
    </w:p>
    <w:p w:rsidR="00AE316F" w:rsidRDefault="00AE316F" w:rsidP="00AE316F">
      <w:pPr>
        <w:pStyle w:val="BODY1"/>
      </w:pPr>
    </w:p>
    <w:tbl>
      <w:tblPr>
        <w:tblStyle w:val="Mkatabulky"/>
        <w:tblW w:w="9486" w:type="dxa"/>
        <w:tblInd w:w="392" w:type="dxa"/>
        <w:tblLook w:val="04A0" w:firstRow="1" w:lastRow="0" w:firstColumn="1" w:lastColumn="0" w:noHBand="0" w:noVBand="1"/>
      </w:tblPr>
      <w:tblGrid>
        <w:gridCol w:w="2082"/>
        <w:gridCol w:w="1832"/>
        <w:gridCol w:w="1256"/>
        <w:gridCol w:w="2560"/>
        <w:gridCol w:w="1756"/>
      </w:tblGrid>
      <w:tr w:rsidR="001C2075" w:rsidRPr="001C2075" w:rsidTr="001C2075">
        <w:trPr>
          <w:trHeight w:val="353"/>
        </w:trPr>
        <w:tc>
          <w:tcPr>
            <w:tcW w:w="2082" w:type="dxa"/>
          </w:tcPr>
          <w:p w:rsidR="001C2075" w:rsidRPr="001C2075" w:rsidRDefault="001C2075" w:rsidP="00AE316F">
            <w:pPr>
              <w:pStyle w:val="BODY1"/>
              <w:ind w:left="0"/>
              <w:rPr>
                <w:b/>
              </w:rPr>
            </w:pPr>
            <w:r w:rsidRPr="001C2075">
              <w:rPr>
                <w:b/>
              </w:rPr>
              <w:t>značka</w:t>
            </w:r>
          </w:p>
        </w:tc>
        <w:tc>
          <w:tcPr>
            <w:tcW w:w="1832" w:type="dxa"/>
          </w:tcPr>
          <w:p w:rsidR="001C2075" w:rsidRPr="001C2075" w:rsidRDefault="001C2075" w:rsidP="00AE316F">
            <w:pPr>
              <w:pStyle w:val="BODY1"/>
              <w:ind w:left="0"/>
              <w:rPr>
                <w:b/>
              </w:rPr>
            </w:pPr>
            <w:r w:rsidRPr="001C2075">
              <w:rPr>
                <w:b/>
              </w:rPr>
              <w:t>typ</w:t>
            </w:r>
          </w:p>
        </w:tc>
        <w:tc>
          <w:tcPr>
            <w:tcW w:w="1256" w:type="dxa"/>
          </w:tcPr>
          <w:p w:rsidR="001C2075" w:rsidRPr="001C2075" w:rsidRDefault="001C2075" w:rsidP="00AE316F">
            <w:pPr>
              <w:pStyle w:val="BODY1"/>
              <w:ind w:left="0"/>
              <w:rPr>
                <w:b/>
              </w:rPr>
            </w:pPr>
            <w:r w:rsidRPr="001C2075">
              <w:rPr>
                <w:b/>
              </w:rPr>
              <w:t>RZ</w:t>
            </w:r>
          </w:p>
        </w:tc>
        <w:tc>
          <w:tcPr>
            <w:tcW w:w="2560" w:type="dxa"/>
          </w:tcPr>
          <w:p w:rsidR="001C2075" w:rsidRPr="001C2075" w:rsidRDefault="001C2075" w:rsidP="00AE316F">
            <w:pPr>
              <w:pStyle w:val="BODY1"/>
              <w:ind w:left="0"/>
              <w:rPr>
                <w:b/>
              </w:rPr>
            </w:pPr>
            <w:r w:rsidRPr="001C2075">
              <w:rPr>
                <w:b/>
              </w:rPr>
              <w:t>VIN</w:t>
            </w:r>
          </w:p>
        </w:tc>
        <w:tc>
          <w:tcPr>
            <w:tcW w:w="1756" w:type="dxa"/>
          </w:tcPr>
          <w:p w:rsidR="001C2075" w:rsidRPr="001C2075" w:rsidRDefault="001C2075" w:rsidP="00AE316F">
            <w:pPr>
              <w:pStyle w:val="BODY1"/>
              <w:ind w:left="0"/>
              <w:rPr>
                <w:b/>
              </w:rPr>
            </w:pPr>
            <w:r w:rsidRPr="001C2075">
              <w:rPr>
                <w:b/>
              </w:rPr>
              <w:t>Cena</w:t>
            </w:r>
          </w:p>
        </w:tc>
      </w:tr>
      <w:tr w:rsidR="001C2075" w:rsidTr="001C2075">
        <w:trPr>
          <w:trHeight w:val="353"/>
        </w:trPr>
        <w:tc>
          <w:tcPr>
            <w:tcW w:w="2082" w:type="dxa"/>
          </w:tcPr>
          <w:p w:rsidR="001C2075" w:rsidRDefault="001C2075" w:rsidP="00AE316F">
            <w:pPr>
              <w:pStyle w:val="BODY1"/>
              <w:ind w:left="0"/>
            </w:pPr>
          </w:p>
        </w:tc>
        <w:tc>
          <w:tcPr>
            <w:tcW w:w="1832" w:type="dxa"/>
          </w:tcPr>
          <w:p w:rsidR="001C2075" w:rsidRDefault="001C2075" w:rsidP="00AE316F">
            <w:pPr>
              <w:pStyle w:val="BODY1"/>
              <w:ind w:left="0"/>
            </w:pPr>
          </w:p>
        </w:tc>
        <w:tc>
          <w:tcPr>
            <w:tcW w:w="1256" w:type="dxa"/>
          </w:tcPr>
          <w:p w:rsidR="001C2075" w:rsidRDefault="001C2075" w:rsidP="00AE316F">
            <w:pPr>
              <w:pStyle w:val="BODY1"/>
              <w:ind w:left="0"/>
            </w:pPr>
          </w:p>
        </w:tc>
        <w:tc>
          <w:tcPr>
            <w:tcW w:w="2560" w:type="dxa"/>
          </w:tcPr>
          <w:p w:rsidR="001C2075" w:rsidRDefault="001C2075" w:rsidP="00AE316F">
            <w:pPr>
              <w:pStyle w:val="BODY1"/>
              <w:ind w:left="0"/>
            </w:pPr>
          </w:p>
        </w:tc>
        <w:tc>
          <w:tcPr>
            <w:tcW w:w="1756" w:type="dxa"/>
          </w:tcPr>
          <w:p w:rsidR="001C2075" w:rsidRDefault="001C2075" w:rsidP="00AE316F">
            <w:pPr>
              <w:pStyle w:val="BODY1"/>
              <w:ind w:left="0"/>
            </w:pPr>
          </w:p>
        </w:tc>
      </w:tr>
      <w:tr w:rsidR="00397CD9" w:rsidTr="001C2075">
        <w:trPr>
          <w:trHeight w:val="353"/>
        </w:trPr>
        <w:tc>
          <w:tcPr>
            <w:tcW w:w="2082" w:type="dxa"/>
          </w:tcPr>
          <w:p w:rsidR="00397CD9" w:rsidRDefault="00397CD9" w:rsidP="00AE316F">
            <w:pPr>
              <w:pStyle w:val="BODY1"/>
              <w:ind w:left="0"/>
            </w:pPr>
          </w:p>
        </w:tc>
        <w:tc>
          <w:tcPr>
            <w:tcW w:w="1832" w:type="dxa"/>
          </w:tcPr>
          <w:p w:rsidR="00397CD9" w:rsidRDefault="00397CD9" w:rsidP="00AE316F">
            <w:pPr>
              <w:pStyle w:val="BODY1"/>
              <w:ind w:left="0"/>
            </w:pPr>
          </w:p>
        </w:tc>
        <w:tc>
          <w:tcPr>
            <w:tcW w:w="1256" w:type="dxa"/>
          </w:tcPr>
          <w:p w:rsidR="00397CD9" w:rsidRDefault="00397CD9" w:rsidP="00AE316F">
            <w:pPr>
              <w:pStyle w:val="BODY1"/>
              <w:ind w:left="0"/>
            </w:pPr>
          </w:p>
        </w:tc>
        <w:tc>
          <w:tcPr>
            <w:tcW w:w="2560" w:type="dxa"/>
          </w:tcPr>
          <w:p w:rsidR="00397CD9" w:rsidRDefault="00397CD9" w:rsidP="00AE316F">
            <w:pPr>
              <w:pStyle w:val="BODY1"/>
              <w:ind w:left="0"/>
            </w:pPr>
          </w:p>
        </w:tc>
        <w:tc>
          <w:tcPr>
            <w:tcW w:w="1756" w:type="dxa"/>
          </w:tcPr>
          <w:p w:rsidR="00397CD9" w:rsidRDefault="00397CD9" w:rsidP="00AE316F">
            <w:pPr>
              <w:pStyle w:val="BODY1"/>
              <w:ind w:left="0"/>
            </w:pPr>
          </w:p>
        </w:tc>
      </w:tr>
      <w:tr w:rsidR="001C2075" w:rsidRPr="001C2075" w:rsidTr="00CE0689">
        <w:trPr>
          <w:trHeight w:val="368"/>
        </w:trPr>
        <w:tc>
          <w:tcPr>
            <w:tcW w:w="7730" w:type="dxa"/>
            <w:gridSpan w:val="4"/>
          </w:tcPr>
          <w:p w:rsidR="001C2075" w:rsidRPr="001C2075" w:rsidRDefault="001C2075" w:rsidP="00AE316F">
            <w:pPr>
              <w:pStyle w:val="BODY1"/>
              <w:ind w:left="0"/>
              <w:rPr>
                <w:b/>
              </w:rPr>
            </w:pPr>
            <w:r w:rsidRPr="001C2075">
              <w:rPr>
                <w:b/>
              </w:rPr>
              <w:t>Celkem</w:t>
            </w:r>
          </w:p>
        </w:tc>
        <w:tc>
          <w:tcPr>
            <w:tcW w:w="1756" w:type="dxa"/>
          </w:tcPr>
          <w:p w:rsidR="001C2075" w:rsidRPr="001C2075" w:rsidRDefault="001C2075" w:rsidP="00AE316F">
            <w:pPr>
              <w:pStyle w:val="BODY1"/>
              <w:ind w:left="0"/>
              <w:rPr>
                <w:b/>
              </w:rPr>
            </w:pPr>
          </w:p>
        </w:tc>
      </w:tr>
    </w:tbl>
    <w:p w:rsidR="00AE316F" w:rsidRDefault="00AE316F" w:rsidP="00AE316F">
      <w:pPr>
        <w:pStyle w:val="BODY1"/>
      </w:pPr>
    </w:p>
    <w:p w:rsidR="00AE316F" w:rsidRDefault="00AE316F" w:rsidP="00AE316F">
      <w:pPr>
        <w:pStyle w:val="BODY1"/>
      </w:pPr>
    </w:p>
    <w:p w:rsidR="00AE316F" w:rsidRDefault="00AE316F" w:rsidP="00AE316F">
      <w:pPr>
        <w:pStyle w:val="BODY1"/>
      </w:pPr>
    </w:p>
    <w:p w:rsidR="00C57023" w:rsidRDefault="00C57023" w:rsidP="00CB3CC7">
      <w:pPr>
        <w:pStyle w:val="NADPISCENNETUC"/>
        <w:tabs>
          <w:tab w:val="left" w:pos="5529"/>
        </w:tabs>
        <w:jc w:val="both"/>
        <w:rPr>
          <w:b/>
          <w:sz w:val="24"/>
          <w:szCs w:val="24"/>
        </w:rPr>
      </w:pPr>
    </w:p>
    <w:p w:rsidR="00C57023" w:rsidRPr="003E4734" w:rsidRDefault="00C57023" w:rsidP="00CB3CC7">
      <w:pPr>
        <w:pStyle w:val="NADPISCENNETUC"/>
        <w:tabs>
          <w:tab w:val="left" w:pos="5529"/>
        </w:tabs>
        <w:jc w:val="both"/>
        <w:rPr>
          <w:b/>
          <w:sz w:val="24"/>
          <w:szCs w:val="24"/>
        </w:rPr>
      </w:pPr>
    </w:p>
    <w:sectPr w:rsidR="00C57023" w:rsidRPr="003E4734" w:rsidSect="009D3CE4">
      <w:footerReference w:type="even" r:id="rId10"/>
      <w:footerReference w:type="default" r:id="rId11"/>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689" w:rsidRDefault="00CE0689">
      <w:r>
        <w:separator/>
      </w:r>
    </w:p>
  </w:endnote>
  <w:endnote w:type="continuationSeparator" w:id="0">
    <w:p w:rsidR="00CE0689" w:rsidRDefault="00CE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689" w:rsidRDefault="00CE0689"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E0689" w:rsidRDefault="00CE068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689" w:rsidRDefault="00CE0689"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E634B">
      <w:rPr>
        <w:rStyle w:val="slostrnky"/>
        <w:noProof/>
      </w:rPr>
      <w:t>4</w:t>
    </w:r>
    <w:r>
      <w:rPr>
        <w:rStyle w:val="slostrnky"/>
      </w:rPr>
      <w:fldChar w:fldCharType="end"/>
    </w:r>
  </w:p>
  <w:p w:rsidR="00CE0689" w:rsidRDefault="00CE068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689" w:rsidRDefault="00CE0689">
      <w:r>
        <w:separator/>
      </w:r>
    </w:p>
  </w:footnote>
  <w:footnote w:type="continuationSeparator" w:id="0">
    <w:p w:rsidR="00CE0689" w:rsidRDefault="00CE06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3BE1"/>
    <w:multiLevelType w:val="hybridMultilevel"/>
    <w:tmpl w:val="53D8022A"/>
    <w:lvl w:ilvl="0" w:tplc="6EBE0E64">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2B6714"/>
    <w:multiLevelType w:val="hybridMultilevel"/>
    <w:tmpl w:val="9ED86ED8"/>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FF1068"/>
    <w:multiLevelType w:val="hybridMultilevel"/>
    <w:tmpl w:val="823A90BA"/>
    <w:lvl w:ilvl="0" w:tplc="52B8C020">
      <w:start w:val="1"/>
      <w:numFmt w:val="bullet"/>
      <w:lvlText w:val=""/>
      <w:lvlJc w:val="left"/>
      <w:pPr>
        <w:ind w:left="72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AC16C5"/>
    <w:multiLevelType w:val="singleLevel"/>
    <w:tmpl w:val="8348CA32"/>
    <w:lvl w:ilvl="0">
      <w:start w:val="1"/>
      <w:numFmt w:val="decimal"/>
      <w:lvlText w:val="%1."/>
      <w:legacy w:legacy="1" w:legacySpace="120" w:legacyIndent="284"/>
      <w:lvlJc w:val="left"/>
      <w:pPr>
        <w:ind w:left="397" w:hanging="284"/>
      </w:pPr>
    </w:lvl>
  </w:abstractNum>
  <w:abstractNum w:abstractNumId="7">
    <w:nsid w:val="19DA65E8"/>
    <w:multiLevelType w:val="hybridMultilevel"/>
    <w:tmpl w:val="AAF88E92"/>
    <w:lvl w:ilvl="0" w:tplc="09C4EF2E">
      <w:start w:val="1"/>
      <w:numFmt w:val="decimal"/>
      <w:lvlText w:val="%1."/>
      <w:lvlJc w:val="left"/>
      <w:pPr>
        <w:ind w:left="720" w:hanging="360"/>
      </w:pPr>
      <w:rPr>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F053E4"/>
    <w:multiLevelType w:val="hybridMultilevel"/>
    <w:tmpl w:val="89703930"/>
    <w:lvl w:ilvl="0" w:tplc="51ACA3F6">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F11BDC"/>
    <w:multiLevelType w:val="hybridMultilevel"/>
    <w:tmpl w:val="87DA56A6"/>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E23621"/>
    <w:multiLevelType w:val="singleLevel"/>
    <w:tmpl w:val="B3623110"/>
    <w:lvl w:ilvl="0">
      <w:start w:val="1"/>
      <w:numFmt w:val="decimal"/>
      <w:lvlText w:val="%1."/>
      <w:lvlJc w:val="left"/>
      <w:pPr>
        <w:tabs>
          <w:tab w:val="num" w:pos="397"/>
        </w:tabs>
        <w:ind w:left="397" w:hanging="284"/>
      </w:pPr>
      <w:rPr>
        <w:rFonts w:hint="default"/>
        <w:i w:val="0"/>
        <w:color w:val="auto"/>
      </w:rPr>
    </w:lvl>
  </w:abstractNum>
  <w:abstractNum w:abstractNumId="11">
    <w:nsid w:val="26A65EB9"/>
    <w:multiLevelType w:val="hybridMultilevel"/>
    <w:tmpl w:val="A330DC48"/>
    <w:lvl w:ilvl="0" w:tplc="3782E62C">
      <w:start w:val="1"/>
      <w:numFmt w:val="decimal"/>
      <w:lvlText w:val="%1."/>
      <w:lvlJc w:val="left"/>
      <w:pPr>
        <w:tabs>
          <w:tab w:val="num" w:pos="397"/>
        </w:tabs>
        <w:ind w:left="397" w:hanging="284"/>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9FE21D1"/>
    <w:multiLevelType w:val="hybridMultilevel"/>
    <w:tmpl w:val="93C691CA"/>
    <w:lvl w:ilvl="0" w:tplc="58344E58">
      <w:start w:val="1"/>
      <w:numFmt w:val="decimal"/>
      <w:lvlText w:val="%1."/>
      <w:lvlJc w:val="left"/>
      <w:pPr>
        <w:tabs>
          <w:tab w:val="num" w:pos="397"/>
        </w:tabs>
        <w:ind w:left="397" w:hanging="284"/>
      </w:pPr>
      <w:rPr>
        <w:rFonts w:hint="default"/>
        <w:b w:val="0"/>
        <w:i w:val="0"/>
      </w:rPr>
    </w:lvl>
    <w:lvl w:ilvl="1" w:tplc="F87EC686">
      <w:start w:val="1"/>
      <w:numFmt w:val="decimal"/>
      <w:lvlText w:val="%2."/>
      <w:lvlJc w:val="left"/>
      <w:pPr>
        <w:tabs>
          <w:tab w:val="num" w:pos="397"/>
        </w:tabs>
        <w:ind w:left="397" w:hanging="284"/>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F1C0D44"/>
    <w:multiLevelType w:val="hybridMultilevel"/>
    <w:tmpl w:val="5928CCF4"/>
    <w:lvl w:ilvl="0" w:tplc="329AC3CE">
      <w:start w:val="1"/>
      <w:numFmt w:val="decimal"/>
      <w:lvlText w:val="%1."/>
      <w:lvlJc w:val="left"/>
      <w:pPr>
        <w:ind w:left="720" w:hanging="360"/>
      </w:pPr>
      <w:rPr>
        <w:rFonts w:ascii="Times New Roman" w:hAnsi="Times New Roman"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433B53"/>
    <w:multiLevelType w:val="hybridMultilevel"/>
    <w:tmpl w:val="253E3FCA"/>
    <w:lvl w:ilvl="0" w:tplc="58344E58">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BEC1472"/>
    <w:multiLevelType w:val="hybridMultilevel"/>
    <w:tmpl w:val="29667FA0"/>
    <w:lvl w:ilvl="0" w:tplc="FFFFFFFF">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nsid w:val="3E074152"/>
    <w:multiLevelType w:val="hybridMultilevel"/>
    <w:tmpl w:val="D79C1474"/>
    <w:lvl w:ilvl="0" w:tplc="1DBC35A2">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8B7F6D"/>
    <w:multiLevelType w:val="hybridMultilevel"/>
    <w:tmpl w:val="0CFC8442"/>
    <w:lvl w:ilvl="0" w:tplc="8B8873DA">
      <w:start w:val="1"/>
      <w:numFmt w:val="lowerLetter"/>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104038"/>
    <w:multiLevelType w:val="singleLevel"/>
    <w:tmpl w:val="8348CA32"/>
    <w:lvl w:ilvl="0">
      <w:start w:val="1"/>
      <w:numFmt w:val="decimal"/>
      <w:lvlText w:val="%1."/>
      <w:legacy w:legacy="1" w:legacySpace="120" w:legacyIndent="284"/>
      <w:lvlJc w:val="left"/>
      <w:pPr>
        <w:ind w:left="397" w:hanging="284"/>
      </w:pPr>
    </w:lvl>
  </w:abstractNum>
  <w:abstractNum w:abstractNumId="20">
    <w:nsid w:val="54E21E70"/>
    <w:multiLevelType w:val="hybridMultilevel"/>
    <w:tmpl w:val="6D8AA01E"/>
    <w:lvl w:ilvl="0" w:tplc="3FB0C730">
      <w:start w:val="1"/>
      <w:numFmt w:val="decimal"/>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6653C3"/>
    <w:multiLevelType w:val="hybridMultilevel"/>
    <w:tmpl w:val="75E42FEA"/>
    <w:lvl w:ilvl="0" w:tplc="A4862F9C">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79947BB"/>
    <w:multiLevelType w:val="hybridMultilevel"/>
    <w:tmpl w:val="BE32374C"/>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2D560ED"/>
    <w:multiLevelType w:val="hybridMultilevel"/>
    <w:tmpl w:val="8B523B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6261D9"/>
    <w:multiLevelType w:val="hybridMultilevel"/>
    <w:tmpl w:val="0CFC8442"/>
    <w:lvl w:ilvl="0" w:tplc="8B8873DA">
      <w:start w:val="1"/>
      <w:numFmt w:val="lowerLetter"/>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A333B4F"/>
    <w:multiLevelType w:val="hybridMultilevel"/>
    <w:tmpl w:val="EFDEAE90"/>
    <w:lvl w:ilvl="0" w:tplc="6EBE0E6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4"/>
  </w:num>
  <w:num w:numId="2">
    <w:abstractNumId w:val="12"/>
  </w:num>
  <w:num w:numId="3">
    <w:abstractNumId w:val="21"/>
  </w:num>
  <w:num w:numId="4">
    <w:abstractNumId w:val="10"/>
  </w:num>
  <w:num w:numId="5">
    <w:abstractNumId w:val="11"/>
  </w:num>
  <w:num w:numId="6">
    <w:abstractNumId w:val="19"/>
  </w:num>
  <w:num w:numId="7">
    <w:abstractNumId w:val="26"/>
  </w:num>
  <w:num w:numId="8">
    <w:abstractNumId w:val="6"/>
  </w:num>
  <w:num w:numId="9">
    <w:abstractNumId w:val="16"/>
  </w:num>
  <w:num w:numId="10">
    <w:abstractNumId w:val="20"/>
  </w:num>
  <w:num w:numId="11">
    <w:abstractNumId w:val="7"/>
  </w:num>
  <w:num w:numId="12">
    <w:abstractNumId w:val="13"/>
  </w:num>
  <w:num w:numId="13">
    <w:abstractNumId w:val="2"/>
  </w:num>
  <w:num w:numId="14">
    <w:abstractNumId w:val="23"/>
  </w:num>
  <w:num w:numId="15">
    <w:abstractNumId w:val="22"/>
  </w:num>
  <w:num w:numId="16">
    <w:abstractNumId w:val="8"/>
  </w:num>
  <w:num w:numId="17">
    <w:abstractNumId w:val="18"/>
  </w:num>
  <w:num w:numId="18">
    <w:abstractNumId w:val="4"/>
  </w:num>
  <w:num w:numId="19">
    <w:abstractNumId w:val="5"/>
  </w:num>
  <w:num w:numId="20">
    <w:abstractNumId w:val="9"/>
  </w:num>
  <w:num w:numId="21">
    <w:abstractNumId w:val="24"/>
  </w:num>
  <w:num w:numId="22">
    <w:abstractNumId w:val="3"/>
  </w:num>
  <w:num w:numId="23">
    <w:abstractNumId w:val="1"/>
  </w:num>
  <w:num w:numId="24">
    <w:abstractNumId w:val="17"/>
  </w:num>
  <w:num w:numId="25">
    <w:abstractNumId w:val="15"/>
  </w:num>
  <w:num w:numId="26">
    <w:abstractNumId w:val="0"/>
  </w:num>
  <w:num w:numId="27">
    <w:abstractNumId w:val="27"/>
  </w:num>
  <w:num w:numId="28">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3F55"/>
    <w:rsid w:val="000057AB"/>
    <w:rsid w:val="00014B83"/>
    <w:rsid w:val="000216E7"/>
    <w:rsid w:val="000327D2"/>
    <w:rsid w:val="00037DD6"/>
    <w:rsid w:val="0004221B"/>
    <w:rsid w:val="00046BB3"/>
    <w:rsid w:val="00056969"/>
    <w:rsid w:val="00063FD4"/>
    <w:rsid w:val="0006407E"/>
    <w:rsid w:val="00064EBF"/>
    <w:rsid w:val="00065321"/>
    <w:rsid w:val="0006616E"/>
    <w:rsid w:val="00070081"/>
    <w:rsid w:val="0007119E"/>
    <w:rsid w:val="00074088"/>
    <w:rsid w:val="000748C2"/>
    <w:rsid w:val="0008130C"/>
    <w:rsid w:val="000954EC"/>
    <w:rsid w:val="000A6909"/>
    <w:rsid w:val="000B0556"/>
    <w:rsid w:val="000C109B"/>
    <w:rsid w:val="000C1407"/>
    <w:rsid w:val="000C708E"/>
    <w:rsid w:val="000C78AC"/>
    <w:rsid w:val="000D20FF"/>
    <w:rsid w:val="000D4C28"/>
    <w:rsid w:val="000D4CEA"/>
    <w:rsid w:val="000D5775"/>
    <w:rsid w:val="000D779E"/>
    <w:rsid w:val="000D7D51"/>
    <w:rsid w:val="000F1D9C"/>
    <w:rsid w:val="000F4366"/>
    <w:rsid w:val="001015A6"/>
    <w:rsid w:val="00103785"/>
    <w:rsid w:val="0011190A"/>
    <w:rsid w:val="00112106"/>
    <w:rsid w:val="00113CCD"/>
    <w:rsid w:val="001224E0"/>
    <w:rsid w:val="001244D0"/>
    <w:rsid w:val="001269CF"/>
    <w:rsid w:val="0012751C"/>
    <w:rsid w:val="001317E8"/>
    <w:rsid w:val="00142915"/>
    <w:rsid w:val="0014428E"/>
    <w:rsid w:val="00145529"/>
    <w:rsid w:val="001464C0"/>
    <w:rsid w:val="00160BB0"/>
    <w:rsid w:val="00160E20"/>
    <w:rsid w:val="0016142B"/>
    <w:rsid w:val="001630BB"/>
    <w:rsid w:val="001637E2"/>
    <w:rsid w:val="00164066"/>
    <w:rsid w:val="00164E08"/>
    <w:rsid w:val="00164F33"/>
    <w:rsid w:val="001656C3"/>
    <w:rsid w:val="00172F8C"/>
    <w:rsid w:val="001818ED"/>
    <w:rsid w:val="00193000"/>
    <w:rsid w:val="00195D48"/>
    <w:rsid w:val="001A0189"/>
    <w:rsid w:val="001A1267"/>
    <w:rsid w:val="001A18EA"/>
    <w:rsid w:val="001C2075"/>
    <w:rsid w:val="001C3264"/>
    <w:rsid w:val="001C356D"/>
    <w:rsid w:val="001D4A9D"/>
    <w:rsid w:val="001D50FF"/>
    <w:rsid w:val="001E089A"/>
    <w:rsid w:val="001E341B"/>
    <w:rsid w:val="001E4901"/>
    <w:rsid w:val="001F1514"/>
    <w:rsid w:val="001F2183"/>
    <w:rsid w:val="001F3AEB"/>
    <w:rsid w:val="001F5B01"/>
    <w:rsid w:val="001F6C97"/>
    <w:rsid w:val="001F714D"/>
    <w:rsid w:val="0020135B"/>
    <w:rsid w:val="002029B4"/>
    <w:rsid w:val="002029D1"/>
    <w:rsid w:val="00203A42"/>
    <w:rsid w:val="00206DF4"/>
    <w:rsid w:val="00210E0A"/>
    <w:rsid w:val="00211D45"/>
    <w:rsid w:val="002306A9"/>
    <w:rsid w:val="0023109B"/>
    <w:rsid w:val="0023159C"/>
    <w:rsid w:val="00236284"/>
    <w:rsid w:val="00237CEA"/>
    <w:rsid w:val="00240244"/>
    <w:rsid w:val="00241BAE"/>
    <w:rsid w:val="00253CA5"/>
    <w:rsid w:val="002562DA"/>
    <w:rsid w:val="00257CAA"/>
    <w:rsid w:val="002603D8"/>
    <w:rsid w:val="00266134"/>
    <w:rsid w:val="00270508"/>
    <w:rsid w:val="00270A70"/>
    <w:rsid w:val="0027494F"/>
    <w:rsid w:val="00283630"/>
    <w:rsid w:val="00284376"/>
    <w:rsid w:val="00285192"/>
    <w:rsid w:val="002871D5"/>
    <w:rsid w:val="00290837"/>
    <w:rsid w:val="00291676"/>
    <w:rsid w:val="00293A27"/>
    <w:rsid w:val="002940BA"/>
    <w:rsid w:val="00296201"/>
    <w:rsid w:val="002C1275"/>
    <w:rsid w:val="002C1C53"/>
    <w:rsid w:val="002C2127"/>
    <w:rsid w:val="002C4936"/>
    <w:rsid w:val="002D2B68"/>
    <w:rsid w:val="002D3E8A"/>
    <w:rsid w:val="002D4956"/>
    <w:rsid w:val="002D607F"/>
    <w:rsid w:val="002D7E38"/>
    <w:rsid w:val="002E0243"/>
    <w:rsid w:val="002E18DA"/>
    <w:rsid w:val="002E20A7"/>
    <w:rsid w:val="002E2E60"/>
    <w:rsid w:val="002E64ED"/>
    <w:rsid w:val="002F0184"/>
    <w:rsid w:val="002F3E9F"/>
    <w:rsid w:val="002F5644"/>
    <w:rsid w:val="00300BE3"/>
    <w:rsid w:val="003036E6"/>
    <w:rsid w:val="0031305F"/>
    <w:rsid w:val="003434B1"/>
    <w:rsid w:val="00370E44"/>
    <w:rsid w:val="00373EDA"/>
    <w:rsid w:val="003927FE"/>
    <w:rsid w:val="00395BAE"/>
    <w:rsid w:val="00397061"/>
    <w:rsid w:val="00397CD9"/>
    <w:rsid w:val="003A631C"/>
    <w:rsid w:val="003B4B2D"/>
    <w:rsid w:val="003B66B8"/>
    <w:rsid w:val="003D1315"/>
    <w:rsid w:val="003D1B01"/>
    <w:rsid w:val="003D21FA"/>
    <w:rsid w:val="003D2222"/>
    <w:rsid w:val="003D2DC2"/>
    <w:rsid w:val="003E0A62"/>
    <w:rsid w:val="003E1FFA"/>
    <w:rsid w:val="003E270B"/>
    <w:rsid w:val="003E459E"/>
    <w:rsid w:val="003E4734"/>
    <w:rsid w:val="003E7188"/>
    <w:rsid w:val="003E7C97"/>
    <w:rsid w:val="003F0E0F"/>
    <w:rsid w:val="003F5828"/>
    <w:rsid w:val="004032E8"/>
    <w:rsid w:val="00403EF3"/>
    <w:rsid w:val="00404EED"/>
    <w:rsid w:val="00415FAF"/>
    <w:rsid w:val="0042065A"/>
    <w:rsid w:val="004231BD"/>
    <w:rsid w:val="00424386"/>
    <w:rsid w:val="00432566"/>
    <w:rsid w:val="00434991"/>
    <w:rsid w:val="00434DA0"/>
    <w:rsid w:val="00437E62"/>
    <w:rsid w:val="00437E94"/>
    <w:rsid w:val="00441B05"/>
    <w:rsid w:val="00452057"/>
    <w:rsid w:val="00454A09"/>
    <w:rsid w:val="0045668D"/>
    <w:rsid w:val="004770F7"/>
    <w:rsid w:val="00481BD3"/>
    <w:rsid w:val="004823DA"/>
    <w:rsid w:val="0048312A"/>
    <w:rsid w:val="00485FA5"/>
    <w:rsid w:val="004928D8"/>
    <w:rsid w:val="004A0D51"/>
    <w:rsid w:val="004A2B8D"/>
    <w:rsid w:val="004B0BC5"/>
    <w:rsid w:val="004B1AF3"/>
    <w:rsid w:val="004B548C"/>
    <w:rsid w:val="004B58FC"/>
    <w:rsid w:val="004B6079"/>
    <w:rsid w:val="004B7DE7"/>
    <w:rsid w:val="004C23AD"/>
    <w:rsid w:val="004C7C13"/>
    <w:rsid w:val="004D4996"/>
    <w:rsid w:val="004D71C8"/>
    <w:rsid w:val="004E5EFB"/>
    <w:rsid w:val="004E60CD"/>
    <w:rsid w:val="004F2E77"/>
    <w:rsid w:val="004F3F2B"/>
    <w:rsid w:val="004F5409"/>
    <w:rsid w:val="0050160E"/>
    <w:rsid w:val="005019FA"/>
    <w:rsid w:val="00502728"/>
    <w:rsid w:val="00510339"/>
    <w:rsid w:val="00513C7C"/>
    <w:rsid w:val="005140C6"/>
    <w:rsid w:val="005165F7"/>
    <w:rsid w:val="00517F16"/>
    <w:rsid w:val="00521A28"/>
    <w:rsid w:val="00526377"/>
    <w:rsid w:val="00531E6D"/>
    <w:rsid w:val="00533A1C"/>
    <w:rsid w:val="00540727"/>
    <w:rsid w:val="00542404"/>
    <w:rsid w:val="00546241"/>
    <w:rsid w:val="00547E19"/>
    <w:rsid w:val="0055619F"/>
    <w:rsid w:val="00560469"/>
    <w:rsid w:val="005727E2"/>
    <w:rsid w:val="005770C4"/>
    <w:rsid w:val="00580877"/>
    <w:rsid w:val="00581FE2"/>
    <w:rsid w:val="00584211"/>
    <w:rsid w:val="0058768C"/>
    <w:rsid w:val="00587E38"/>
    <w:rsid w:val="00593B79"/>
    <w:rsid w:val="005A15A7"/>
    <w:rsid w:val="005A1FCA"/>
    <w:rsid w:val="005A4645"/>
    <w:rsid w:val="005B1054"/>
    <w:rsid w:val="005B21E2"/>
    <w:rsid w:val="005B2D9F"/>
    <w:rsid w:val="005C1AAB"/>
    <w:rsid w:val="005D6F5E"/>
    <w:rsid w:val="005E12BB"/>
    <w:rsid w:val="005E40BA"/>
    <w:rsid w:val="005F2BB1"/>
    <w:rsid w:val="005F2D84"/>
    <w:rsid w:val="005F410F"/>
    <w:rsid w:val="0061575E"/>
    <w:rsid w:val="0061692D"/>
    <w:rsid w:val="006177A8"/>
    <w:rsid w:val="0062070B"/>
    <w:rsid w:val="0062665F"/>
    <w:rsid w:val="00635F16"/>
    <w:rsid w:val="00642B3A"/>
    <w:rsid w:val="00643939"/>
    <w:rsid w:val="00643D24"/>
    <w:rsid w:val="006519F7"/>
    <w:rsid w:val="00653372"/>
    <w:rsid w:val="006534FB"/>
    <w:rsid w:val="00656FF0"/>
    <w:rsid w:val="006621EC"/>
    <w:rsid w:val="006627AB"/>
    <w:rsid w:val="00662EA9"/>
    <w:rsid w:val="006701FA"/>
    <w:rsid w:val="00677924"/>
    <w:rsid w:val="00683DE6"/>
    <w:rsid w:val="006857DB"/>
    <w:rsid w:val="00697B9E"/>
    <w:rsid w:val="006A7F56"/>
    <w:rsid w:val="006A7F8F"/>
    <w:rsid w:val="006B119C"/>
    <w:rsid w:val="006C0EC4"/>
    <w:rsid w:val="006C15A1"/>
    <w:rsid w:val="006C3151"/>
    <w:rsid w:val="006C59B5"/>
    <w:rsid w:val="006F11EC"/>
    <w:rsid w:val="006F559B"/>
    <w:rsid w:val="006F5EC7"/>
    <w:rsid w:val="0070032F"/>
    <w:rsid w:val="00702B06"/>
    <w:rsid w:val="00706A61"/>
    <w:rsid w:val="00720F3A"/>
    <w:rsid w:val="007215AA"/>
    <w:rsid w:val="00722DE9"/>
    <w:rsid w:val="00726214"/>
    <w:rsid w:val="00727834"/>
    <w:rsid w:val="00731067"/>
    <w:rsid w:val="00731BD5"/>
    <w:rsid w:val="00735A0D"/>
    <w:rsid w:val="00735C2A"/>
    <w:rsid w:val="007449BF"/>
    <w:rsid w:val="00746D08"/>
    <w:rsid w:val="007509AE"/>
    <w:rsid w:val="00751EA8"/>
    <w:rsid w:val="0075613B"/>
    <w:rsid w:val="0075745D"/>
    <w:rsid w:val="00762C66"/>
    <w:rsid w:val="00765A34"/>
    <w:rsid w:val="00773327"/>
    <w:rsid w:val="0077526A"/>
    <w:rsid w:val="007772DE"/>
    <w:rsid w:val="00781A5F"/>
    <w:rsid w:val="00781BCC"/>
    <w:rsid w:val="00781F49"/>
    <w:rsid w:val="0079217D"/>
    <w:rsid w:val="00794B1F"/>
    <w:rsid w:val="007A196C"/>
    <w:rsid w:val="007A24FC"/>
    <w:rsid w:val="007A7FF9"/>
    <w:rsid w:val="007B5DE3"/>
    <w:rsid w:val="007C7F91"/>
    <w:rsid w:val="007D4803"/>
    <w:rsid w:val="007E25A8"/>
    <w:rsid w:val="007E4307"/>
    <w:rsid w:val="007E4A6E"/>
    <w:rsid w:val="007E7363"/>
    <w:rsid w:val="007E7D73"/>
    <w:rsid w:val="007F25EF"/>
    <w:rsid w:val="007F2E47"/>
    <w:rsid w:val="007F34A1"/>
    <w:rsid w:val="0081500E"/>
    <w:rsid w:val="00822953"/>
    <w:rsid w:val="00826B1A"/>
    <w:rsid w:val="00827C7D"/>
    <w:rsid w:val="0083266E"/>
    <w:rsid w:val="00834E2F"/>
    <w:rsid w:val="008400B5"/>
    <w:rsid w:val="00846A34"/>
    <w:rsid w:val="00851F33"/>
    <w:rsid w:val="00852DF4"/>
    <w:rsid w:val="00857615"/>
    <w:rsid w:val="00861A74"/>
    <w:rsid w:val="0087183E"/>
    <w:rsid w:val="008801DB"/>
    <w:rsid w:val="00883438"/>
    <w:rsid w:val="008865C4"/>
    <w:rsid w:val="008A09DC"/>
    <w:rsid w:val="008A0E25"/>
    <w:rsid w:val="008A0EFC"/>
    <w:rsid w:val="008A50C5"/>
    <w:rsid w:val="008A5529"/>
    <w:rsid w:val="008B7571"/>
    <w:rsid w:val="008C2184"/>
    <w:rsid w:val="008C2C6D"/>
    <w:rsid w:val="008C38A7"/>
    <w:rsid w:val="008C570A"/>
    <w:rsid w:val="008D18CB"/>
    <w:rsid w:val="008D4485"/>
    <w:rsid w:val="008D5456"/>
    <w:rsid w:val="008E3EC9"/>
    <w:rsid w:val="00903B68"/>
    <w:rsid w:val="00912CAD"/>
    <w:rsid w:val="009152B5"/>
    <w:rsid w:val="009212E1"/>
    <w:rsid w:val="00940BE2"/>
    <w:rsid w:val="00941E74"/>
    <w:rsid w:val="00942E69"/>
    <w:rsid w:val="00965950"/>
    <w:rsid w:val="00965E10"/>
    <w:rsid w:val="00966C0B"/>
    <w:rsid w:val="009722D8"/>
    <w:rsid w:val="0097759D"/>
    <w:rsid w:val="009800A5"/>
    <w:rsid w:val="00981B0A"/>
    <w:rsid w:val="00982D36"/>
    <w:rsid w:val="00983CD6"/>
    <w:rsid w:val="009857B1"/>
    <w:rsid w:val="009974E0"/>
    <w:rsid w:val="009A0244"/>
    <w:rsid w:val="009A23EB"/>
    <w:rsid w:val="009A2B83"/>
    <w:rsid w:val="009B0AAC"/>
    <w:rsid w:val="009B68DC"/>
    <w:rsid w:val="009C01F7"/>
    <w:rsid w:val="009D0B1F"/>
    <w:rsid w:val="009D17C8"/>
    <w:rsid w:val="009D36BB"/>
    <w:rsid w:val="009D3CE4"/>
    <w:rsid w:val="009D6103"/>
    <w:rsid w:val="009E0D02"/>
    <w:rsid w:val="009E1517"/>
    <w:rsid w:val="009E173D"/>
    <w:rsid w:val="009E780B"/>
    <w:rsid w:val="009F19B9"/>
    <w:rsid w:val="009F5577"/>
    <w:rsid w:val="009F6047"/>
    <w:rsid w:val="00A066FA"/>
    <w:rsid w:val="00A0673C"/>
    <w:rsid w:val="00A124D9"/>
    <w:rsid w:val="00A158B4"/>
    <w:rsid w:val="00A17A18"/>
    <w:rsid w:val="00A27CCD"/>
    <w:rsid w:val="00A31375"/>
    <w:rsid w:val="00A32580"/>
    <w:rsid w:val="00A34142"/>
    <w:rsid w:val="00A373D6"/>
    <w:rsid w:val="00A4274A"/>
    <w:rsid w:val="00A446D2"/>
    <w:rsid w:val="00A450BE"/>
    <w:rsid w:val="00A46A63"/>
    <w:rsid w:val="00A52AB1"/>
    <w:rsid w:val="00A53231"/>
    <w:rsid w:val="00A55B96"/>
    <w:rsid w:val="00A56D00"/>
    <w:rsid w:val="00A577E7"/>
    <w:rsid w:val="00A60AA3"/>
    <w:rsid w:val="00A63C7F"/>
    <w:rsid w:val="00A63E6F"/>
    <w:rsid w:val="00A73773"/>
    <w:rsid w:val="00A83DDE"/>
    <w:rsid w:val="00A852FE"/>
    <w:rsid w:val="00A91ACC"/>
    <w:rsid w:val="00A93AAB"/>
    <w:rsid w:val="00AA47A5"/>
    <w:rsid w:val="00AA489C"/>
    <w:rsid w:val="00AA4BFF"/>
    <w:rsid w:val="00AA4CA3"/>
    <w:rsid w:val="00AA59ED"/>
    <w:rsid w:val="00AB1518"/>
    <w:rsid w:val="00AB1E0C"/>
    <w:rsid w:val="00AB2C35"/>
    <w:rsid w:val="00AB4262"/>
    <w:rsid w:val="00AB7020"/>
    <w:rsid w:val="00AC7A24"/>
    <w:rsid w:val="00AD2BDB"/>
    <w:rsid w:val="00AD3154"/>
    <w:rsid w:val="00AD32C4"/>
    <w:rsid w:val="00AD629E"/>
    <w:rsid w:val="00AE316F"/>
    <w:rsid w:val="00AF1AAA"/>
    <w:rsid w:val="00AF2053"/>
    <w:rsid w:val="00AF287F"/>
    <w:rsid w:val="00AF4873"/>
    <w:rsid w:val="00AF4935"/>
    <w:rsid w:val="00AF73F5"/>
    <w:rsid w:val="00AF788B"/>
    <w:rsid w:val="00B01151"/>
    <w:rsid w:val="00B0700E"/>
    <w:rsid w:val="00B11551"/>
    <w:rsid w:val="00B12AE9"/>
    <w:rsid w:val="00B1405D"/>
    <w:rsid w:val="00B14BBF"/>
    <w:rsid w:val="00B24CD9"/>
    <w:rsid w:val="00B30C1A"/>
    <w:rsid w:val="00B326EE"/>
    <w:rsid w:val="00B3672F"/>
    <w:rsid w:val="00B439A3"/>
    <w:rsid w:val="00B46CE0"/>
    <w:rsid w:val="00B56FAA"/>
    <w:rsid w:val="00B57633"/>
    <w:rsid w:val="00B70493"/>
    <w:rsid w:val="00B729DB"/>
    <w:rsid w:val="00B75CBF"/>
    <w:rsid w:val="00B76822"/>
    <w:rsid w:val="00B77742"/>
    <w:rsid w:val="00B81068"/>
    <w:rsid w:val="00B8374F"/>
    <w:rsid w:val="00B8535E"/>
    <w:rsid w:val="00B90496"/>
    <w:rsid w:val="00B976A8"/>
    <w:rsid w:val="00BA0EC6"/>
    <w:rsid w:val="00BA34EC"/>
    <w:rsid w:val="00BB2BAC"/>
    <w:rsid w:val="00BB53F6"/>
    <w:rsid w:val="00BB7059"/>
    <w:rsid w:val="00BD3C5E"/>
    <w:rsid w:val="00BE2E5B"/>
    <w:rsid w:val="00BE66ED"/>
    <w:rsid w:val="00BF34AA"/>
    <w:rsid w:val="00BF711B"/>
    <w:rsid w:val="00C02DB0"/>
    <w:rsid w:val="00C03EBD"/>
    <w:rsid w:val="00C065C8"/>
    <w:rsid w:val="00C0686F"/>
    <w:rsid w:val="00C10D3C"/>
    <w:rsid w:val="00C11900"/>
    <w:rsid w:val="00C1253B"/>
    <w:rsid w:val="00C14B27"/>
    <w:rsid w:val="00C169EB"/>
    <w:rsid w:val="00C200FF"/>
    <w:rsid w:val="00C213AA"/>
    <w:rsid w:val="00C32BF3"/>
    <w:rsid w:val="00C36E7D"/>
    <w:rsid w:val="00C50800"/>
    <w:rsid w:val="00C535AD"/>
    <w:rsid w:val="00C553A5"/>
    <w:rsid w:val="00C5594E"/>
    <w:rsid w:val="00C57023"/>
    <w:rsid w:val="00C61674"/>
    <w:rsid w:val="00C62036"/>
    <w:rsid w:val="00C700EC"/>
    <w:rsid w:val="00C740F3"/>
    <w:rsid w:val="00C775DA"/>
    <w:rsid w:val="00C81C74"/>
    <w:rsid w:val="00C8247C"/>
    <w:rsid w:val="00C84D12"/>
    <w:rsid w:val="00C91989"/>
    <w:rsid w:val="00C93C14"/>
    <w:rsid w:val="00CA3D18"/>
    <w:rsid w:val="00CA4568"/>
    <w:rsid w:val="00CB2207"/>
    <w:rsid w:val="00CB3CC7"/>
    <w:rsid w:val="00CB6785"/>
    <w:rsid w:val="00CC1072"/>
    <w:rsid w:val="00CC239C"/>
    <w:rsid w:val="00CC50DF"/>
    <w:rsid w:val="00CC7E38"/>
    <w:rsid w:val="00CD6F66"/>
    <w:rsid w:val="00CE0689"/>
    <w:rsid w:val="00CE28CC"/>
    <w:rsid w:val="00CE3961"/>
    <w:rsid w:val="00CE5B93"/>
    <w:rsid w:val="00CE634B"/>
    <w:rsid w:val="00CE6883"/>
    <w:rsid w:val="00CF1EF6"/>
    <w:rsid w:val="00CF4248"/>
    <w:rsid w:val="00CF7D9F"/>
    <w:rsid w:val="00D015B9"/>
    <w:rsid w:val="00D018CB"/>
    <w:rsid w:val="00D0352A"/>
    <w:rsid w:val="00D13317"/>
    <w:rsid w:val="00D162E4"/>
    <w:rsid w:val="00D24592"/>
    <w:rsid w:val="00D30805"/>
    <w:rsid w:val="00D31865"/>
    <w:rsid w:val="00D32683"/>
    <w:rsid w:val="00D3375C"/>
    <w:rsid w:val="00D421A7"/>
    <w:rsid w:val="00D43B80"/>
    <w:rsid w:val="00D462A3"/>
    <w:rsid w:val="00D53548"/>
    <w:rsid w:val="00D549FA"/>
    <w:rsid w:val="00D55464"/>
    <w:rsid w:val="00D57CD4"/>
    <w:rsid w:val="00D606EA"/>
    <w:rsid w:val="00D64161"/>
    <w:rsid w:val="00D65530"/>
    <w:rsid w:val="00D752E3"/>
    <w:rsid w:val="00D81239"/>
    <w:rsid w:val="00D85070"/>
    <w:rsid w:val="00D86178"/>
    <w:rsid w:val="00D915B3"/>
    <w:rsid w:val="00DB145F"/>
    <w:rsid w:val="00DC028B"/>
    <w:rsid w:val="00DC034C"/>
    <w:rsid w:val="00DC10FC"/>
    <w:rsid w:val="00DC3905"/>
    <w:rsid w:val="00DC6D6E"/>
    <w:rsid w:val="00DC7A0E"/>
    <w:rsid w:val="00DD1CEF"/>
    <w:rsid w:val="00DD62D6"/>
    <w:rsid w:val="00DD6A8C"/>
    <w:rsid w:val="00DE4DFE"/>
    <w:rsid w:val="00DE6996"/>
    <w:rsid w:val="00DF2D48"/>
    <w:rsid w:val="00DF5CE8"/>
    <w:rsid w:val="00E0208A"/>
    <w:rsid w:val="00E10A14"/>
    <w:rsid w:val="00E11096"/>
    <w:rsid w:val="00E12639"/>
    <w:rsid w:val="00E161EC"/>
    <w:rsid w:val="00E24632"/>
    <w:rsid w:val="00E26056"/>
    <w:rsid w:val="00E30F9A"/>
    <w:rsid w:val="00E32EEC"/>
    <w:rsid w:val="00E36760"/>
    <w:rsid w:val="00E5067B"/>
    <w:rsid w:val="00E50C50"/>
    <w:rsid w:val="00E54555"/>
    <w:rsid w:val="00E5588C"/>
    <w:rsid w:val="00E57BD0"/>
    <w:rsid w:val="00E65EA6"/>
    <w:rsid w:val="00E66954"/>
    <w:rsid w:val="00E66E31"/>
    <w:rsid w:val="00E74A4D"/>
    <w:rsid w:val="00E92B1C"/>
    <w:rsid w:val="00E93DF3"/>
    <w:rsid w:val="00E94FC6"/>
    <w:rsid w:val="00E97950"/>
    <w:rsid w:val="00EB5A29"/>
    <w:rsid w:val="00EB5FFC"/>
    <w:rsid w:val="00EB751F"/>
    <w:rsid w:val="00EC012B"/>
    <w:rsid w:val="00EC1715"/>
    <w:rsid w:val="00EC1C78"/>
    <w:rsid w:val="00EC3233"/>
    <w:rsid w:val="00EC57E9"/>
    <w:rsid w:val="00ED060E"/>
    <w:rsid w:val="00ED0CAF"/>
    <w:rsid w:val="00EE0159"/>
    <w:rsid w:val="00EE055C"/>
    <w:rsid w:val="00EF2B03"/>
    <w:rsid w:val="00EF3DA4"/>
    <w:rsid w:val="00F0576A"/>
    <w:rsid w:val="00F07AD0"/>
    <w:rsid w:val="00F122A3"/>
    <w:rsid w:val="00F141C1"/>
    <w:rsid w:val="00F14548"/>
    <w:rsid w:val="00F22298"/>
    <w:rsid w:val="00F25124"/>
    <w:rsid w:val="00F40F4B"/>
    <w:rsid w:val="00F440D5"/>
    <w:rsid w:val="00F44A0B"/>
    <w:rsid w:val="00F46CE0"/>
    <w:rsid w:val="00F55247"/>
    <w:rsid w:val="00F62EDB"/>
    <w:rsid w:val="00F63ECC"/>
    <w:rsid w:val="00F64ECA"/>
    <w:rsid w:val="00F65F53"/>
    <w:rsid w:val="00F665B1"/>
    <w:rsid w:val="00F70DF5"/>
    <w:rsid w:val="00F80D44"/>
    <w:rsid w:val="00F82F4F"/>
    <w:rsid w:val="00F8392B"/>
    <w:rsid w:val="00F83BAF"/>
    <w:rsid w:val="00F867AC"/>
    <w:rsid w:val="00F86E97"/>
    <w:rsid w:val="00F87607"/>
    <w:rsid w:val="00F92B45"/>
    <w:rsid w:val="00FA2C25"/>
    <w:rsid w:val="00FA4959"/>
    <w:rsid w:val="00FA4B40"/>
    <w:rsid w:val="00FB3084"/>
    <w:rsid w:val="00FB572A"/>
    <w:rsid w:val="00FC4690"/>
    <w:rsid w:val="00FC5155"/>
    <w:rsid w:val="00FC7F7C"/>
    <w:rsid w:val="00FD1264"/>
    <w:rsid w:val="00FD6F5B"/>
    <w:rsid w:val="00FD7ABB"/>
    <w:rsid w:val="00FE2636"/>
    <w:rsid w:val="00FE26BC"/>
    <w:rsid w:val="00FE3E72"/>
    <w:rsid w:val="00FE727F"/>
    <w:rsid w:val="00FF4557"/>
    <w:rsid w:val="00FF505B"/>
    <w:rsid w:val="00FF7B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E4734"/>
    <w:pPr>
      <w:overflowPunct w:val="0"/>
      <w:autoSpaceDE w:val="0"/>
      <w:autoSpaceDN w:val="0"/>
      <w:adjustRightInd w:val="0"/>
      <w:spacing w:before="60" w:after="60"/>
      <w:jc w:val="both"/>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3B">
    <w:name w:val="MEZERA 3B"/>
    <w:basedOn w:val="Normln"/>
    <w:rsid w:val="003E4734"/>
    <w:pPr>
      <w:spacing w:before="0" w:after="0"/>
      <w:jc w:val="center"/>
    </w:pPr>
    <w:rPr>
      <w:sz w:val="12"/>
    </w:rPr>
  </w:style>
  <w:style w:type="paragraph" w:customStyle="1" w:styleId="PODPISYDATUM">
    <w:name w:val="PODPISY DATUM"/>
    <w:basedOn w:val="Normln"/>
    <w:rsid w:val="003E4734"/>
    <w:pPr>
      <w:keepNext/>
      <w:keepLines/>
      <w:spacing w:before="300" w:after="240"/>
    </w:pPr>
  </w:style>
  <w:style w:type="paragraph" w:customStyle="1" w:styleId="PODPISYPODSML">
    <w:name w:val="PODPISY POD SML"/>
    <w:basedOn w:val="Normln"/>
    <w:rsid w:val="003E4734"/>
    <w:pPr>
      <w:keepNext/>
      <w:tabs>
        <w:tab w:val="center" w:pos="2552"/>
        <w:tab w:val="center" w:pos="7371"/>
      </w:tabs>
      <w:spacing w:before="0" w:after="0"/>
    </w:pPr>
  </w:style>
  <w:style w:type="paragraph" w:customStyle="1" w:styleId="BODY1">
    <w:name w:val="BODY (1)"/>
    <w:basedOn w:val="Normln"/>
    <w:rsid w:val="003E4734"/>
    <w:pPr>
      <w:ind w:left="284"/>
    </w:pPr>
  </w:style>
  <w:style w:type="paragraph" w:customStyle="1" w:styleId="NADPISCENNETUC">
    <w:name w:val="NADPIS CENNETUC"/>
    <w:basedOn w:val="Normln"/>
    <w:rsid w:val="003E4734"/>
    <w:pPr>
      <w:keepNext/>
      <w:keepLines/>
      <w:spacing w:before="120"/>
      <w:jc w:val="center"/>
    </w:pPr>
  </w:style>
  <w:style w:type="paragraph" w:customStyle="1" w:styleId="AJAKO1">
    <w:name w:val="A) JAKO (1)"/>
    <w:basedOn w:val="Normln"/>
    <w:next w:val="BODY1"/>
    <w:rsid w:val="003E4734"/>
    <w:pPr>
      <w:spacing w:before="120"/>
      <w:ind w:left="284" w:hanging="284"/>
    </w:pPr>
  </w:style>
  <w:style w:type="paragraph" w:styleId="Zkladntext">
    <w:name w:val="Body Text"/>
    <w:basedOn w:val="Normln"/>
    <w:rsid w:val="003E4734"/>
    <w:pPr>
      <w:overflowPunct/>
      <w:autoSpaceDE/>
      <w:autoSpaceDN/>
      <w:adjustRightInd/>
      <w:spacing w:before="0" w:after="0"/>
      <w:jc w:val="left"/>
      <w:textAlignment w:val="auto"/>
    </w:pPr>
    <w:rPr>
      <w:sz w:val="24"/>
    </w:rPr>
  </w:style>
  <w:style w:type="paragraph" w:customStyle="1" w:styleId="PODPOMLCKA">
    <w:name w:val="PODPOMLCKA"/>
    <w:basedOn w:val="Normln"/>
    <w:rsid w:val="002D607F"/>
    <w:pPr>
      <w:tabs>
        <w:tab w:val="left" w:pos="284"/>
        <w:tab w:val="left" w:pos="360"/>
      </w:tabs>
      <w:ind w:left="568" w:hanging="284"/>
    </w:p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character" w:styleId="Odkaznakoment">
    <w:name w:val="annotation reference"/>
    <w:rsid w:val="00AB1518"/>
    <w:rPr>
      <w:sz w:val="16"/>
      <w:szCs w:val="16"/>
    </w:rPr>
  </w:style>
  <w:style w:type="paragraph" w:styleId="Textkomente">
    <w:name w:val="annotation text"/>
    <w:basedOn w:val="Normln"/>
    <w:link w:val="TextkomenteChar"/>
    <w:rsid w:val="00AB1518"/>
  </w:style>
  <w:style w:type="character" w:customStyle="1" w:styleId="TextkomenteChar">
    <w:name w:val="Text komentáře Char"/>
    <w:basedOn w:val="Standardnpsmoodstavce"/>
    <w:link w:val="Textkomente"/>
    <w:rsid w:val="00AB1518"/>
  </w:style>
  <w:style w:type="paragraph" w:styleId="Pedmtkomente">
    <w:name w:val="annotation subject"/>
    <w:basedOn w:val="Textkomente"/>
    <w:next w:val="Textkomente"/>
    <w:link w:val="PedmtkomenteChar"/>
    <w:rsid w:val="00AB1518"/>
    <w:rPr>
      <w:b/>
      <w:bCs/>
    </w:rPr>
  </w:style>
  <w:style w:type="character" w:customStyle="1" w:styleId="PedmtkomenteChar">
    <w:name w:val="Předmět komentáře Char"/>
    <w:link w:val="Pedmtkomente"/>
    <w:rsid w:val="00AB1518"/>
    <w:rPr>
      <w:b/>
      <w:bCs/>
    </w:rPr>
  </w:style>
  <w:style w:type="paragraph" w:styleId="Textbubliny">
    <w:name w:val="Balloon Text"/>
    <w:basedOn w:val="Normln"/>
    <w:link w:val="TextbublinyChar"/>
    <w:rsid w:val="00AB1518"/>
    <w:pPr>
      <w:spacing w:before="0" w:after="0"/>
    </w:pPr>
    <w:rPr>
      <w:rFonts w:ascii="Tahoma" w:hAnsi="Tahoma" w:cs="Tahoma"/>
      <w:sz w:val="16"/>
      <w:szCs w:val="16"/>
    </w:rPr>
  </w:style>
  <w:style w:type="character" w:customStyle="1" w:styleId="TextbublinyChar">
    <w:name w:val="Text bubliny Char"/>
    <w:link w:val="Textbubliny"/>
    <w:rsid w:val="00AB1518"/>
    <w:rPr>
      <w:rFonts w:ascii="Tahoma" w:hAnsi="Tahoma" w:cs="Tahoma"/>
      <w:sz w:val="16"/>
      <w:szCs w:val="16"/>
    </w:rPr>
  </w:style>
  <w:style w:type="paragraph" w:customStyle="1" w:styleId="HLAVICKA">
    <w:name w:val="HLAVICKA"/>
    <w:basedOn w:val="Normln"/>
    <w:rsid w:val="00BB7059"/>
    <w:pPr>
      <w:keepLines/>
      <w:tabs>
        <w:tab w:val="left" w:pos="284"/>
        <w:tab w:val="left" w:pos="1145"/>
      </w:tabs>
      <w:spacing w:before="0"/>
      <w:jc w:val="left"/>
    </w:pPr>
  </w:style>
  <w:style w:type="paragraph" w:styleId="Zkladntextodsazen3">
    <w:name w:val="Body Text Indent 3"/>
    <w:basedOn w:val="Normln"/>
    <w:link w:val="Zkladntextodsazen3Char"/>
    <w:rsid w:val="00C50800"/>
    <w:pPr>
      <w:spacing w:after="120"/>
      <w:ind w:left="283"/>
    </w:pPr>
    <w:rPr>
      <w:sz w:val="16"/>
      <w:szCs w:val="16"/>
    </w:rPr>
  </w:style>
  <w:style w:type="character" w:customStyle="1" w:styleId="Zkladntextodsazen3Char">
    <w:name w:val="Základní text odsazený 3 Char"/>
    <w:link w:val="Zkladntextodsazen3"/>
    <w:rsid w:val="00C50800"/>
    <w:rPr>
      <w:sz w:val="16"/>
      <w:szCs w:val="16"/>
    </w:rPr>
  </w:style>
  <w:style w:type="paragraph" w:customStyle="1" w:styleId="HLAVICKASVAZAN">
    <w:name w:val="HLAVICKA SVAZAN"/>
    <w:basedOn w:val="HLAVICKA"/>
    <w:rsid w:val="00C50800"/>
    <w:pPr>
      <w:keepNext/>
    </w:pPr>
  </w:style>
  <w:style w:type="paragraph" w:styleId="Odstavecseseznamem">
    <w:name w:val="List Paragraph"/>
    <w:basedOn w:val="Normln"/>
    <w:uiPriority w:val="34"/>
    <w:qFormat/>
    <w:rsid w:val="00AA489C"/>
    <w:pPr>
      <w:overflowPunct/>
      <w:autoSpaceDE/>
      <w:autoSpaceDN/>
      <w:adjustRightInd/>
      <w:spacing w:before="0" w:after="0"/>
      <w:ind w:left="720"/>
      <w:contextualSpacing/>
      <w:textAlignment w:val="auto"/>
    </w:pPr>
    <w:rPr>
      <w:rFonts w:ascii="Arial" w:hAnsi="Arial"/>
      <w:sz w:val="22"/>
      <w:szCs w:val="22"/>
      <w:lang w:eastAsia="en-US"/>
    </w:rPr>
  </w:style>
  <w:style w:type="table" w:styleId="Mkatabulky">
    <w:name w:val="Table Grid"/>
    <w:basedOn w:val="Normlntabulka"/>
    <w:rsid w:val="001C20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Barevntabulka1">
    <w:name w:val="Table Colorful 1"/>
    <w:basedOn w:val="Normlntabulka"/>
    <w:rsid w:val="001C2075"/>
    <w:pPr>
      <w:overflowPunct w:val="0"/>
      <w:autoSpaceDE w:val="0"/>
      <w:autoSpaceDN w:val="0"/>
      <w:adjustRightInd w:val="0"/>
      <w:spacing w:before="60" w:after="6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rsid w:val="001C2075"/>
    <w:pPr>
      <w:overflowPunct w:val="0"/>
      <w:autoSpaceDE w:val="0"/>
      <w:autoSpaceDN w:val="0"/>
      <w:adjustRightInd w:val="0"/>
      <w:spacing w:before="60" w:after="6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Hypertextovodkaz">
    <w:name w:val="Hyperlink"/>
    <w:basedOn w:val="Standardnpsmoodstavce"/>
    <w:rsid w:val="002C12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E4734"/>
    <w:pPr>
      <w:overflowPunct w:val="0"/>
      <w:autoSpaceDE w:val="0"/>
      <w:autoSpaceDN w:val="0"/>
      <w:adjustRightInd w:val="0"/>
      <w:spacing w:before="60" w:after="60"/>
      <w:jc w:val="both"/>
      <w:textAlignment w:val="baseline"/>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3B">
    <w:name w:val="MEZERA 3B"/>
    <w:basedOn w:val="Normln"/>
    <w:rsid w:val="003E4734"/>
    <w:pPr>
      <w:spacing w:before="0" w:after="0"/>
      <w:jc w:val="center"/>
    </w:pPr>
    <w:rPr>
      <w:sz w:val="12"/>
    </w:rPr>
  </w:style>
  <w:style w:type="paragraph" w:customStyle="1" w:styleId="PODPISYDATUM">
    <w:name w:val="PODPISY DATUM"/>
    <w:basedOn w:val="Normln"/>
    <w:rsid w:val="003E4734"/>
    <w:pPr>
      <w:keepNext/>
      <w:keepLines/>
      <w:spacing w:before="300" w:after="240"/>
    </w:pPr>
  </w:style>
  <w:style w:type="paragraph" w:customStyle="1" w:styleId="PODPISYPODSML">
    <w:name w:val="PODPISY POD SML"/>
    <w:basedOn w:val="Normln"/>
    <w:rsid w:val="003E4734"/>
    <w:pPr>
      <w:keepNext/>
      <w:tabs>
        <w:tab w:val="center" w:pos="2552"/>
        <w:tab w:val="center" w:pos="7371"/>
      </w:tabs>
      <w:spacing w:before="0" w:after="0"/>
    </w:pPr>
  </w:style>
  <w:style w:type="paragraph" w:customStyle="1" w:styleId="BODY1">
    <w:name w:val="BODY (1)"/>
    <w:basedOn w:val="Normln"/>
    <w:rsid w:val="003E4734"/>
    <w:pPr>
      <w:ind w:left="284"/>
    </w:pPr>
  </w:style>
  <w:style w:type="paragraph" w:customStyle="1" w:styleId="NADPISCENNETUC">
    <w:name w:val="NADPIS CENNETUC"/>
    <w:basedOn w:val="Normln"/>
    <w:rsid w:val="003E4734"/>
    <w:pPr>
      <w:keepNext/>
      <w:keepLines/>
      <w:spacing w:before="120"/>
      <w:jc w:val="center"/>
    </w:pPr>
  </w:style>
  <w:style w:type="paragraph" w:customStyle="1" w:styleId="AJAKO1">
    <w:name w:val="A) JAKO (1)"/>
    <w:basedOn w:val="Normln"/>
    <w:next w:val="BODY1"/>
    <w:rsid w:val="003E4734"/>
    <w:pPr>
      <w:spacing w:before="120"/>
      <w:ind w:left="284" w:hanging="284"/>
    </w:pPr>
  </w:style>
  <w:style w:type="paragraph" w:styleId="Zkladntext">
    <w:name w:val="Body Text"/>
    <w:basedOn w:val="Normln"/>
    <w:rsid w:val="003E4734"/>
    <w:pPr>
      <w:overflowPunct/>
      <w:autoSpaceDE/>
      <w:autoSpaceDN/>
      <w:adjustRightInd/>
      <w:spacing w:before="0" w:after="0"/>
      <w:jc w:val="left"/>
      <w:textAlignment w:val="auto"/>
    </w:pPr>
    <w:rPr>
      <w:sz w:val="24"/>
    </w:rPr>
  </w:style>
  <w:style w:type="paragraph" w:customStyle="1" w:styleId="PODPOMLCKA">
    <w:name w:val="PODPOMLCKA"/>
    <w:basedOn w:val="Normln"/>
    <w:rsid w:val="002D607F"/>
    <w:pPr>
      <w:tabs>
        <w:tab w:val="left" w:pos="284"/>
        <w:tab w:val="left" w:pos="360"/>
      </w:tabs>
      <w:ind w:left="568" w:hanging="284"/>
    </w:p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character" w:styleId="Odkaznakoment">
    <w:name w:val="annotation reference"/>
    <w:rsid w:val="00AB1518"/>
    <w:rPr>
      <w:sz w:val="16"/>
      <w:szCs w:val="16"/>
    </w:rPr>
  </w:style>
  <w:style w:type="paragraph" w:styleId="Textkomente">
    <w:name w:val="annotation text"/>
    <w:basedOn w:val="Normln"/>
    <w:link w:val="TextkomenteChar"/>
    <w:rsid w:val="00AB1518"/>
  </w:style>
  <w:style w:type="character" w:customStyle="1" w:styleId="TextkomenteChar">
    <w:name w:val="Text komentáře Char"/>
    <w:basedOn w:val="Standardnpsmoodstavce"/>
    <w:link w:val="Textkomente"/>
    <w:rsid w:val="00AB1518"/>
  </w:style>
  <w:style w:type="paragraph" w:styleId="Pedmtkomente">
    <w:name w:val="annotation subject"/>
    <w:basedOn w:val="Textkomente"/>
    <w:next w:val="Textkomente"/>
    <w:link w:val="PedmtkomenteChar"/>
    <w:rsid w:val="00AB1518"/>
    <w:rPr>
      <w:b/>
      <w:bCs/>
    </w:rPr>
  </w:style>
  <w:style w:type="character" w:customStyle="1" w:styleId="PedmtkomenteChar">
    <w:name w:val="Předmět komentáře Char"/>
    <w:link w:val="Pedmtkomente"/>
    <w:rsid w:val="00AB1518"/>
    <w:rPr>
      <w:b/>
      <w:bCs/>
    </w:rPr>
  </w:style>
  <w:style w:type="paragraph" w:styleId="Textbubliny">
    <w:name w:val="Balloon Text"/>
    <w:basedOn w:val="Normln"/>
    <w:link w:val="TextbublinyChar"/>
    <w:rsid w:val="00AB1518"/>
    <w:pPr>
      <w:spacing w:before="0" w:after="0"/>
    </w:pPr>
    <w:rPr>
      <w:rFonts w:ascii="Tahoma" w:hAnsi="Tahoma" w:cs="Tahoma"/>
      <w:sz w:val="16"/>
      <w:szCs w:val="16"/>
    </w:rPr>
  </w:style>
  <w:style w:type="character" w:customStyle="1" w:styleId="TextbublinyChar">
    <w:name w:val="Text bubliny Char"/>
    <w:link w:val="Textbubliny"/>
    <w:rsid w:val="00AB1518"/>
    <w:rPr>
      <w:rFonts w:ascii="Tahoma" w:hAnsi="Tahoma" w:cs="Tahoma"/>
      <w:sz w:val="16"/>
      <w:szCs w:val="16"/>
    </w:rPr>
  </w:style>
  <w:style w:type="paragraph" w:customStyle="1" w:styleId="HLAVICKA">
    <w:name w:val="HLAVICKA"/>
    <w:basedOn w:val="Normln"/>
    <w:rsid w:val="00BB7059"/>
    <w:pPr>
      <w:keepLines/>
      <w:tabs>
        <w:tab w:val="left" w:pos="284"/>
        <w:tab w:val="left" w:pos="1145"/>
      </w:tabs>
      <w:spacing w:before="0"/>
      <w:jc w:val="left"/>
    </w:pPr>
  </w:style>
  <w:style w:type="paragraph" w:styleId="Zkladntextodsazen3">
    <w:name w:val="Body Text Indent 3"/>
    <w:basedOn w:val="Normln"/>
    <w:link w:val="Zkladntextodsazen3Char"/>
    <w:rsid w:val="00C50800"/>
    <w:pPr>
      <w:spacing w:after="120"/>
      <w:ind w:left="283"/>
    </w:pPr>
    <w:rPr>
      <w:sz w:val="16"/>
      <w:szCs w:val="16"/>
    </w:rPr>
  </w:style>
  <w:style w:type="character" w:customStyle="1" w:styleId="Zkladntextodsazen3Char">
    <w:name w:val="Základní text odsazený 3 Char"/>
    <w:link w:val="Zkladntextodsazen3"/>
    <w:rsid w:val="00C50800"/>
    <w:rPr>
      <w:sz w:val="16"/>
      <w:szCs w:val="16"/>
    </w:rPr>
  </w:style>
  <w:style w:type="paragraph" w:customStyle="1" w:styleId="HLAVICKASVAZAN">
    <w:name w:val="HLAVICKA SVAZAN"/>
    <w:basedOn w:val="HLAVICKA"/>
    <w:rsid w:val="00C50800"/>
    <w:pPr>
      <w:keepNext/>
    </w:pPr>
  </w:style>
  <w:style w:type="paragraph" w:styleId="Odstavecseseznamem">
    <w:name w:val="List Paragraph"/>
    <w:basedOn w:val="Normln"/>
    <w:uiPriority w:val="34"/>
    <w:qFormat/>
    <w:rsid w:val="00AA489C"/>
    <w:pPr>
      <w:overflowPunct/>
      <w:autoSpaceDE/>
      <w:autoSpaceDN/>
      <w:adjustRightInd/>
      <w:spacing w:before="0" w:after="0"/>
      <w:ind w:left="720"/>
      <w:contextualSpacing/>
      <w:textAlignment w:val="auto"/>
    </w:pPr>
    <w:rPr>
      <w:rFonts w:ascii="Arial" w:hAnsi="Arial"/>
      <w:sz w:val="22"/>
      <w:szCs w:val="22"/>
      <w:lang w:eastAsia="en-US"/>
    </w:rPr>
  </w:style>
  <w:style w:type="table" w:styleId="Mkatabulky">
    <w:name w:val="Table Grid"/>
    <w:basedOn w:val="Normlntabulka"/>
    <w:rsid w:val="001C20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Barevntabulka1">
    <w:name w:val="Table Colorful 1"/>
    <w:basedOn w:val="Normlntabulka"/>
    <w:rsid w:val="001C2075"/>
    <w:pPr>
      <w:overflowPunct w:val="0"/>
      <w:autoSpaceDE w:val="0"/>
      <w:autoSpaceDN w:val="0"/>
      <w:adjustRightInd w:val="0"/>
      <w:spacing w:before="60" w:after="6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rsid w:val="001C2075"/>
    <w:pPr>
      <w:overflowPunct w:val="0"/>
      <w:autoSpaceDE w:val="0"/>
      <w:autoSpaceDN w:val="0"/>
      <w:adjustRightInd w:val="0"/>
      <w:spacing w:before="60" w:after="6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Hypertextovodkaz">
    <w:name w:val="Hyperlink"/>
    <w:basedOn w:val="Standardnpsmoodstavce"/>
    <w:rsid w:val="002C12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7351">
      <w:bodyDiv w:val="1"/>
      <w:marLeft w:val="0"/>
      <w:marRight w:val="0"/>
      <w:marTop w:val="0"/>
      <w:marBottom w:val="0"/>
      <w:divBdr>
        <w:top w:val="none" w:sz="0" w:space="0" w:color="auto"/>
        <w:left w:val="none" w:sz="0" w:space="0" w:color="auto"/>
        <w:bottom w:val="none" w:sz="0" w:space="0" w:color="auto"/>
        <w:right w:val="none" w:sz="0" w:space="0" w:color="auto"/>
      </w:divBdr>
    </w:div>
    <w:div w:id="1162043252">
      <w:bodyDiv w:val="1"/>
      <w:marLeft w:val="0"/>
      <w:marRight w:val="0"/>
      <w:marTop w:val="0"/>
      <w:marBottom w:val="0"/>
      <w:divBdr>
        <w:top w:val="none" w:sz="0" w:space="0" w:color="auto"/>
        <w:left w:val="none" w:sz="0" w:space="0" w:color="auto"/>
        <w:bottom w:val="none" w:sz="0" w:space="0" w:color="auto"/>
        <w:right w:val="none" w:sz="0" w:space="0" w:color="auto"/>
      </w:divBdr>
    </w:div>
    <w:div w:id="119442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libere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8ABDC-9309-4FF3-AA55-5D6CE9B5B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1333</Words>
  <Characters>7945</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Kupní smlouva</vt:lpstr>
    </vt:vector>
  </TitlesOfParts>
  <Company>kulb</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Anton Petr Mgr.</dc:creator>
  <cp:lastModifiedBy>Vydra Petr</cp:lastModifiedBy>
  <cp:revision>3</cp:revision>
  <cp:lastPrinted>2014-05-12T08:35:00Z</cp:lastPrinted>
  <dcterms:created xsi:type="dcterms:W3CDTF">2014-05-13T09:10:00Z</dcterms:created>
  <dcterms:modified xsi:type="dcterms:W3CDTF">2014-05-13T09:19:00Z</dcterms:modified>
</cp:coreProperties>
</file>